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48CECDF" w14:textId="77777777" w:rsidR="00FC643F" w:rsidRPr="00FC643F" w:rsidRDefault="00FC643F" w:rsidP="00FC643F">
      <w:pPr>
        <w:rPr>
          <w:sz w:val="20"/>
          <w:szCs w:val="20"/>
        </w:rPr>
      </w:pPr>
      <w:r w:rsidRPr="00FC643F">
        <w:rPr>
          <w:b/>
          <w:noProof/>
        </w:rPr>
        <w:drawing>
          <wp:anchor distT="0" distB="0" distL="114300" distR="114300" simplePos="0" relativeHeight="251664384" behindDoc="0" locked="0" layoutInCell="1" allowOverlap="1" wp14:anchorId="1657EBAC" wp14:editId="45F8F25C">
            <wp:simplePos x="0" y="0"/>
            <wp:positionH relativeFrom="column">
              <wp:posOffset>10795</wp:posOffset>
            </wp:positionH>
            <wp:positionV relativeFrom="paragraph">
              <wp:posOffset>86995</wp:posOffset>
            </wp:positionV>
            <wp:extent cx="1374775" cy="899795"/>
            <wp:effectExtent l="0" t="0" r="0" b="0"/>
            <wp:wrapNone/>
            <wp:docPr id="8" name="Obrázo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74775" cy="899795"/>
                    </a:xfrm>
                    <a:prstGeom prst="rect">
                      <a:avLst/>
                    </a:prstGeom>
                    <a:noFill/>
                    <a:ln>
                      <a:noFill/>
                    </a:ln>
                  </pic:spPr>
                </pic:pic>
              </a:graphicData>
            </a:graphic>
            <wp14:sizeRelH relativeFrom="page">
              <wp14:pctWidth>0</wp14:pctWidth>
            </wp14:sizeRelH>
            <wp14:sizeRelV relativeFrom="page">
              <wp14:pctHeight>0</wp14:pctHeight>
            </wp14:sizeRelV>
          </wp:anchor>
        </w:drawing>
      </w:r>
      <w:r w:rsidRPr="00FC643F">
        <w:rPr>
          <w:rFonts w:ascii="Arial" w:hAnsi="Arial" w:cs="Arial"/>
          <w:noProof/>
          <w:sz w:val="20"/>
          <w:szCs w:val="20"/>
        </w:rPr>
        <w:drawing>
          <wp:anchor distT="0" distB="0" distL="114300" distR="114300" simplePos="0" relativeHeight="251663360" behindDoc="1" locked="0" layoutInCell="1" allowOverlap="1" wp14:anchorId="7A769B32" wp14:editId="332CBCF5">
            <wp:simplePos x="0" y="0"/>
            <wp:positionH relativeFrom="column">
              <wp:posOffset>4489450</wp:posOffset>
            </wp:positionH>
            <wp:positionV relativeFrom="paragraph">
              <wp:posOffset>88900</wp:posOffset>
            </wp:positionV>
            <wp:extent cx="1234440" cy="899795"/>
            <wp:effectExtent l="0" t="0" r="3810" b="0"/>
            <wp:wrapTight wrapText="bothSides">
              <wp:wrapPolygon edited="0">
                <wp:start x="0" y="0"/>
                <wp:lineTo x="0" y="21036"/>
                <wp:lineTo x="21333" y="21036"/>
                <wp:lineTo x="21333" y="0"/>
                <wp:lineTo x="0" y="0"/>
              </wp:wrapPolygon>
            </wp:wrapTight>
            <wp:docPr id="9" name="Obrázo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34440" cy="899795"/>
                    </a:xfrm>
                    <a:prstGeom prst="rect">
                      <a:avLst/>
                    </a:prstGeom>
                    <a:noFill/>
                    <a:ln>
                      <a:noFill/>
                    </a:ln>
                  </pic:spPr>
                </pic:pic>
              </a:graphicData>
            </a:graphic>
            <wp14:sizeRelH relativeFrom="page">
              <wp14:pctWidth>0</wp14:pctWidth>
            </wp14:sizeRelH>
            <wp14:sizeRelV relativeFrom="page">
              <wp14:pctHeight>0</wp14:pctHeight>
            </wp14:sizeRelV>
          </wp:anchor>
        </w:drawing>
      </w:r>
      <w:r w:rsidRPr="00FC643F" w:rsidDel="00E701EB">
        <w:rPr>
          <w:sz w:val="20"/>
          <w:szCs w:val="20"/>
        </w:rPr>
        <w:t xml:space="preserve"> </w:t>
      </w:r>
      <w:r w:rsidRPr="00FC643F">
        <w:rPr>
          <w:sz w:val="20"/>
          <w:szCs w:val="20"/>
        </w:rPr>
        <w:tab/>
      </w:r>
      <w:r w:rsidRPr="00FC643F">
        <w:rPr>
          <w:sz w:val="20"/>
          <w:szCs w:val="20"/>
        </w:rPr>
        <w:tab/>
      </w:r>
    </w:p>
    <w:p w14:paraId="3D6818FA" w14:textId="77777777" w:rsidR="00FC643F" w:rsidRPr="00FC643F" w:rsidRDefault="00FC643F" w:rsidP="00FC643F">
      <w:pPr>
        <w:rPr>
          <w:sz w:val="20"/>
          <w:szCs w:val="20"/>
        </w:rPr>
      </w:pPr>
    </w:p>
    <w:p w14:paraId="5D931339" w14:textId="77777777" w:rsidR="00FC643F" w:rsidRPr="00FC643F" w:rsidRDefault="00FC643F" w:rsidP="00FC643F">
      <w:pPr>
        <w:rPr>
          <w:b/>
          <w:sz w:val="20"/>
          <w:szCs w:val="20"/>
        </w:rPr>
      </w:pPr>
      <w:r w:rsidRPr="00FC643F">
        <w:rPr>
          <w:sz w:val="20"/>
          <w:szCs w:val="20"/>
        </w:rPr>
        <w:tab/>
      </w:r>
      <w:r w:rsidRPr="00FC643F">
        <w:rPr>
          <w:sz w:val="20"/>
          <w:szCs w:val="20"/>
        </w:rPr>
        <w:tab/>
      </w:r>
      <w:r w:rsidRPr="00FC643F">
        <w:rPr>
          <w:sz w:val="20"/>
          <w:szCs w:val="20"/>
        </w:rPr>
        <w:tab/>
        <w:t xml:space="preserve">    </w:t>
      </w:r>
      <w:r w:rsidRPr="00FC643F">
        <w:rPr>
          <w:sz w:val="20"/>
          <w:szCs w:val="20"/>
        </w:rPr>
        <w:tab/>
      </w:r>
      <w:r w:rsidRPr="00FC643F">
        <w:rPr>
          <w:sz w:val="20"/>
          <w:szCs w:val="20"/>
        </w:rPr>
        <w:tab/>
      </w:r>
      <w:r w:rsidRPr="00FC643F">
        <w:rPr>
          <w:sz w:val="20"/>
          <w:szCs w:val="20"/>
        </w:rPr>
        <w:tab/>
      </w:r>
    </w:p>
    <w:p w14:paraId="6E555AD4" w14:textId="77777777" w:rsidR="00FC643F" w:rsidRPr="00FC643F" w:rsidRDefault="00FC643F" w:rsidP="00FC643F">
      <w:pPr>
        <w:rPr>
          <w:b/>
          <w:sz w:val="20"/>
          <w:szCs w:val="20"/>
        </w:rPr>
      </w:pPr>
    </w:p>
    <w:p w14:paraId="5B8A7126" w14:textId="77777777" w:rsidR="00FC643F" w:rsidRPr="00FC643F" w:rsidRDefault="00FC643F" w:rsidP="00FC643F">
      <w:pPr>
        <w:rPr>
          <w:b/>
          <w:sz w:val="20"/>
          <w:szCs w:val="20"/>
        </w:rPr>
      </w:pPr>
    </w:p>
    <w:p w14:paraId="69239BA3" w14:textId="77777777" w:rsidR="00FC643F" w:rsidRPr="00FC643F" w:rsidRDefault="00FC643F" w:rsidP="00FC643F">
      <w:pPr>
        <w:rPr>
          <w:b/>
          <w:sz w:val="20"/>
          <w:szCs w:val="20"/>
        </w:rPr>
      </w:pPr>
    </w:p>
    <w:p w14:paraId="1616BE71" w14:textId="77777777" w:rsidR="00FC643F" w:rsidRPr="00FC643F" w:rsidRDefault="00FC643F" w:rsidP="00FC643F">
      <w:pPr>
        <w:rPr>
          <w:b/>
          <w:sz w:val="20"/>
          <w:szCs w:val="20"/>
        </w:rPr>
      </w:pPr>
    </w:p>
    <w:p w14:paraId="0194C30E" w14:textId="77777777" w:rsidR="00FC643F" w:rsidRPr="00FC643F" w:rsidRDefault="00FC643F" w:rsidP="00FC643F">
      <w:pPr>
        <w:ind w:right="6802"/>
        <w:jc w:val="center"/>
        <w:rPr>
          <w:rFonts w:ascii="Arial" w:hAnsi="Arial" w:cs="Arial"/>
          <w:sz w:val="20"/>
          <w:szCs w:val="20"/>
        </w:rPr>
      </w:pPr>
      <w:r w:rsidRPr="00FC643F">
        <w:rPr>
          <w:rFonts w:ascii="Arial" w:hAnsi="Arial" w:cs="Arial"/>
          <w:sz w:val="20"/>
          <w:szCs w:val="20"/>
        </w:rPr>
        <w:t>Európska únia</w:t>
      </w:r>
    </w:p>
    <w:p w14:paraId="430BA6EF" w14:textId="77777777" w:rsidR="00FC643F" w:rsidRPr="00FC643F" w:rsidRDefault="00FC643F" w:rsidP="00FC643F">
      <w:pPr>
        <w:ind w:right="6802"/>
        <w:jc w:val="center"/>
        <w:rPr>
          <w:rFonts w:ascii="Arial" w:hAnsi="Arial" w:cs="Arial"/>
          <w:sz w:val="20"/>
          <w:szCs w:val="20"/>
        </w:rPr>
      </w:pPr>
      <w:r w:rsidRPr="00FC643F">
        <w:rPr>
          <w:rFonts w:ascii="Arial" w:hAnsi="Arial" w:cs="Arial"/>
          <w:sz w:val="20"/>
          <w:szCs w:val="20"/>
        </w:rPr>
        <w:t>Európsky fond regionálneho</w:t>
      </w:r>
    </w:p>
    <w:p w14:paraId="310FF72B" w14:textId="77777777" w:rsidR="00FC643F" w:rsidRDefault="00FC643F" w:rsidP="00FC643F">
      <w:pPr>
        <w:ind w:right="6802"/>
        <w:jc w:val="center"/>
        <w:rPr>
          <w:rFonts w:ascii="Arial" w:hAnsi="Arial" w:cs="Arial"/>
          <w:sz w:val="20"/>
          <w:szCs w:val="20"/>
        </w:rPr>
      </w:pPr>
      <w:r>
        <w:rPr>
          <w:rFonts w:ascii="Arial" w:hAnsi="Arial" w:cs="Arial"/>
          <w:sz w:val="20"/>
          <w:szCs w:val="20"/>
        </w:rPr>
        <w:t>r</w:t>
      </w:r>
      <w:r w:rsidRPr="00FC643F">
        <w:rPr>
          <w:rFonts w:ascii="Arial" w:hAnsi="Arial" w:cs="Arial"/>
          <w:sz w:val="20"/>
          <w:szCs w:val="20"/>
        </w:rPr>
        <w:t>ozvoja</w:t>
      </w:r>
    </w:p>
    <w:p w14:paraId="4C89F17B" w14:textId="77777777" w:rsidR="00FC643F" w:rsidRPr="00FC643F" w:rsidRDefault="00FC643F" w:rsidP="00134884">
      <w:pPr>
        <w:jc w:val="center"/>
        <w:rPr>
          <w:b/>
          <w:sz w:val="20"/>
          <w:szCs w:val="20"/>
        </w:rPr>
      </w:pPr>
    </w:p>
    <w:p w14:paraId="6301D2C0" w14:textId="2BD5AA74" w:rsidR="00275357" w:rsidRDefault="00945A21">
      <w:pPr>
        <w:jc w:val="center"/>
        <w:rPr>
          <w:b/>
          <w:sz w:val="40"/>
          <w:szCs w:val="20"/>
        </w:rPr>
      </w:pPr>
      <w:r>
        <w:rPr>
          <w:b/>
          <w:sz w:val="40"/>
          <w:szCs w:val="20"/>
        </w:rPr>
        <w:t xml:space="preserve">Metodický pokyn CKO č. </w:t>
      </w:r>
      <w:sdt>
        <w:sdtPr>
          <w:rPr>
            <w:b/>
            <w:sz w:val="40"/>
            <w:szCs w:val="20"/>
          </w:rPr>
          <w:alias w:val="Poradové číslo vzoru"/>
          <w:tag w:val="Poradové číslo vzoru"/>
          <w:id w:val="-1009137634"/>
          <w:lock w:val="sdtLocked"/>
          <w:placeholder>
            <w:docPart w:val="DD8C56F5396145BBB819E25B80F3F0AE"/>
          </w:placeholder>
          <w:dropDownList>
            <w:listItem w:value="Vyberte položku."/>
            <w:listItem w:displayText="4" w:value="4"/>
            <w:listItem w:displayText="5" w:value="5"/>
            <w:listItem w:displayText="6" w:value="6"/>
            <w:listItem w:displayText="7" w:value="7"/>
            <w:listItem w:displayText="8" w:value="8"/>
            <w:listItem w:displayText="9" w:value="9"/>
            <w:listItem w:displayText="10" w:value="10"/>
            <w:listItem w:displayText="11" w:value="11"/>
            <w:listItem w:displayText="12" w:value="12"/>
            <w:listItem w:displayText="13" w:value="13"/>
            <w:listItem w:displayText="14" w:value="14"/>
            <w:listItem w:displayText="15" w:value="15"/>
            <w:listItem w:displayText="16" w:value="16"/>
            <w:listItem w:displayText="17" w:value="17"/>
            <w:listItem w:displayText="18" w:value="18"/>
            <w:listItem w:displayText="19" w:value="19"/>
            <w:listItem w:displayText="20" w:value="20"/>
            <w:listItem w:displayText="21" w:value="21"/>
            <w:listItem w:displayText="22" w:value="22"/>
            <w:listItem w:displayText="23" w:value="23"/>
            <w:listItem w:displayText="24" w:value="24"/>
            <w:listItem w:displayText="25" w:value="25"/>
            <w:listItem w:displayText="26" w:value="26"/>
            <w:listItem w:displayText="27" w:value="27"/>
            <w:listItem w:displayText="28" w:value="28"/>
            <w:listItem w:displayText="29" w:value="29"/>
            <w:listItem w:displayText="30" w:value="30"/>
            <w:listItem w:displayText="31" w:value="31"/>
            <w:listItem w:displayText="32" w:value="32"/>
            <w:listItem w:displayText="33" w:value="33"/>
            <w:listItem w:displayText="34" w:value="34"/>
            <w:listItem w:displayText="35" w:value="35"/>
            <w:listItem w:displayText="36" w:value="36"/>
            <w:listItem w:displayText="37" w:value="37"/>
            <w:listItem w:displayText="38" w:value="38"/>
            <w:listItem w:displayText="39" w:value="39"/>
            <w:listItem w:displayText="40" w:value="40"/>
            <w:listItem w:displayText="41" w:value="41"/>
            <w:listItem w:displayText="42" w:value="42"/>
            <w:listItem w:displayText="43" w:value="43"/>
            <w:listItem w:displayText="44" w:value="44"/>
            <w:listItem w:displayText="45" w:value="45"/>
            <w:listItem w:displayText="46" w:value="46"/>
            <w:listItem w:displayText="47" w:value="47"/>
            <w:listItem w:displayText="48" w:value="48"/>
            <w:listItem w:displayText="49" w:value="49"/>
            <w:listItem w:displayText="50" w:value="50"/>
            <w:listItem w:displayText="51" w:value="51"/>
            <w:listItem w:displayText="52" w:value="52"/>
            <w:listItem w:displayText="53" w:value="53"/>
            <w:listItem w:displayText="54" w:value="54"/>
            <w:listItem w:displayText="55" w:value="55"/>
            <w:listItem w:displayText="56" w:value="56"/>
            <w:listItem w:displayText="57" w:value="57"/>
            <w:listItem w:displayText="58" w:value="58"/>
            <w:listItem w:displayText="59" w:value="59"/>
            <w:listItem w:displayText="60" w:value="60"/>
            <w:listItem w:displayText="61" w:value="61"/>
            <w:listItem w:displayText="62" w:value="62"/>
            <w:listItem w:displayText="63" w:value="63"/>
            <w:listItem w:displayText="64" w:value="64"/>
            <w:listItem w:displayText="65" w:value="65"/>
            <w:listItem w:displayText="66" w:value="66"/>
            <w:listItem w:displayText="67" w:value="67"/>
            <w:listItem w:displayText="68" w:value="68"/>
            <w:listItem w:displayText="69" w:value="69"/>
            <w:listItem w:displayText="70" w:value="70"/>
            <w:listItem w:displayText="71" w:value="71"/>
            <w:listItem w:displayText="72" w:value="72"/>
            <w:listItem w:displayText="73" w:value="73"/>
            <w:listItem w:displayText="74" w:value="74"/>
            <w:listItem w:displayText="75" w:value="75"/>
            <w:listItem w:displayText="76" w:value="76"/>
            <w:listItem w:displayText="77" w:value="77"/>
            <w:listItem w:displayText="78" w:value="78"/>
            <w:listItem w:displayText="79" w:value="79"/>
            <w:listItem w:displayText="80" w:value="80"/>
            <w:listItem w:displayText="81" w:value="81"/>
            <w:listItem w:displayText="82" w:value="82"/>
            <w:listItem w:displayText="83" w:value="83"/>
            <w:listItem w:displayText="84" w:value="84"/>
            <w:listItem w:displayText="85" w:value="85"/>
            <w:listItem w:displayText="86" w:value="86"/>
            <w:listItem w:displayText="87" w:value="87"/>
            <w:listItem w:displayText="88" w:value="88"/>
            <w:listItem w:displayText="89" w:value="89"/>
            <w:listItem w:displayText="90" w:value="90"/>
            <w:listItem w:displayText="91" w:value="91"/>
            <w:listItem w:displayText="92" w:value="92"/>
            <w:listItem w:displayText="93" w:value="93"/>
            <w:listItem w:displayText="94" w:value="94"/>
            <w:listItem w:displayText="95" w:value="95"/>
            <w:listItem w:displayText="96" w:value="96"/>
            <w:listItem w:displayText="97" w:value="97"/>
            <w:listItem w:displayText="98" w:value="98"/>
            <w:listItem w:displayText="99" w:value="99"/>
            <w:listItem w:displayText="100" w:value="100"/>
            <w:listItem w:displayText="101" w:value="101"/>
            <w:listItem w:displayText="102" w:value="102"/>
            <w:listItem w:displayText="103" w:value="103"/>
            <w:listItem w:displayText="104" w:value="104"/>
            <w:listItem w:displayText="105" w:value="105"/>
            <w:listItem w:displayText="106" w:value="106"/>
            <w:listItem w:displayText="107" w:value="107"/>
            <w:listItem w:displayText="108" w:value="108"/>
            <w:listItem w:displayText="109" w:value="109"/>
            <w:listItem w:displayText="110" w:value="110"/>
            <w:listItem w:displayText="111" w:value="111"/>
            <w:listItem w:displayText="112" w:value="112"/>
            <w:listItem w:displayText="113" w:value="113"/>
            <w:listItem w:displayText="114" w:value="114"/>
            <w:listItem w:displayText="115" w:value="115"/>
            <w:listItem w:displayText="116" w:value="116"/>
            <w:listItem w:displayText="117" w:value="117"/>
            <w:listItem w:displayText="118" w:value="118"/>
            <w:listItem w:displayText="119" w:value="119"/>
            <w:listItem w:displayText="120" w:value="120"/>
            <w:listItem w:displayText="121" w:value="121"/>
            <w:listItem w:displayText="122" w:value="122"/>
            <w:listItem w:displayText="123" w:value="123"/>
            <w:listItem w:displayText="124" w:value="124"/>
            <w:listItem w:displayText="125" w:value="125"/>
            <w:listItem w:displayText="126" w:value="126"/>
            <w:listItem w:displayText="127" w:value="127"/>
            <w:listItem w:displayText="128" w:value="128"/>
            <w:listItem w:displayText="129" w:value="129"/>
            <w:listItem w:displayText="130" w:value="130"/>
            <w:listItem w:displayText="131" w:value="131"/>
            <w:listItem w:displayText="132" w:value="132"/>
            <w:listItem w:displayText="133" w:value="133"/>
            <w:listItem w:displayText="134" w:value="134"/>
            <w:listItem w:displayText="135" w:value="135"/>
            <w:listItem w:displayText="136" w:value="136"/>
            <w:listItem w:displayText="137" w:value="137"/>
            <w:listItem w:displayText="138" w:value="138"/>
            <w:listItem w:displayText="139" w:value="139"/>
            <w:listItem w:displayText="140" w:value="140"/>
            <w:listItem w:displayText="141" w:value="141"/>
            <w:listItem w:displayText="142" w:value="142"/>
            <w:listItem w:displayText="143" w:value="143"/>
            <w:listItem w:displayText="144" w:value="144"/>
            <w:listItem w:displayText="145" w:value="145"/>
            <w:listItem w:displayText="146" w:value="146"/>
            <w:listItem w:displayText="147" w:value="147"/>
            <w:listItem w:displayText="148" w:value="148"/>
            <w:listItem w:displayText="149" w:value="149"/>
            <w:listItem w:displayText="150" w:value="150"/>
            <w:listItem w:displayText="151" w:value="151"/>
            <w:listItem w:displayText="152" w:value="152"/>
            <w:listItem w:displayText="153" w:value="153"/>
            <w:listItem w:displayText="154" w:value="154"/>
            <w:listItem w:displayText="155" w:value="155"/>
            <w:listItem w:displayText="156" w:value="156"/>
            <w:listItem w:displayText="157" w:value="157"/>
            <w:listItem w:displayText="158" w:value="158"/>
            <w:listItem w:displayText="159" w:value="159"/>
            <w:listItem w:displayText="160" w:value="160"/>
            <w:listItem w:displayText="161" w:value="161"/>
            <w:listItem w:displayText="162" w:value="162"/>
            <w:listItem w:displayText="163" w:value="163"/>
            <w:listItem w:displayText="164" w:value="164"/>
            <w:listItem w:displayText="165" w:value="165"/>
            <w:listItem w:displayText="166" w:value="166"/>
            <w:listItem w:displayText="167" w:value="167"/>
            <w:listItem w:displayText="168" w:value="168"/>
            <w:listItem w:displayText="169" w:value="169"/>
            <w:listItem w:displayText="170" w:value="170"/>
            <w:listItem w:displayText="171" w:value="171"/>
            <w:listItem w:displayText="172" w:value="172"/>
            <w:listItem w:displayText="173" w:value="173"/>
            <w:listItem w:displayText="174" w:value="174"/>
            <w:listItem w:displayText="175" w:value="175"/>
            <w:listItem w:displayText="176" w:value="176"/>
            <w:listItem w:displayText="177" w:value="177"/>
            <w:listItem w:displayText="178" w:value="178"/>
            <w:listItem w:displayText="179" w:value="179"/>
            <w:listItem w:displayText="180" w:value="180"/>
            <w:listItem w:displayText="181" w:value="181"/>
            <w:listItem w:displayText="182" w:value="182"/>
            <w:listItem w:displayText="183" w:value="183"/>
            <w:listItem w:displayText="184" w:value="184"/>
            <w:listItem w:displayText="185" w:value="185"/>
            <w:listItem w:displayText="186" w:value="186"/>
            <w:listItem w:displayText="187" w:value="187"/>
            <w:listItem w:displayText="188" w:value="188"/>
            <w:listItem w:displayText="189" w:value="189"/>
            <w:listItem w:displayText="190" w:value="190"/>
            <w:listItem w:displayText="191" w:value="191"/>
            <w:listItem w:displayText="192" w:value="192"/>
            <w:listItem w:displayText="193" w:value="193"/>
            <w:listItem w:displayText="194" w:value="194"/>
            <w:listItem w:displayText="195" w:value="195"/>
            <w:listItem w:displayText="196" w:value="196"/>
            <w:listItem w:displayText="197" w:value="197"/>
            <w:listItem w:displayText="198" w:value="198"/>
            <w:listItem w:displayText="199" w:value="199"/>
            <w:listItem w:displayText="200" w:value="200"/>
          </w:dropDownList>
        </w:sdtPr>
        <w:sdtEndPr/>
        <w:sdtContent>
          <w:r w:rsidR="00D03FCF">
            <w:rPr>
              <w:b/>
              <w:sz w:val="40"/>
              <w:szCs w:val="20"/>
            </w:rPr>
            <w:t>35</w:t>
          </w:r>
        </w:sdtContent>
      </w:sdt>
    </w:p>
    <w:p w14:paraId="57FEEC23" w14:textId="36D64894" w:rsidR="00275357" w:rsidRDefault="00945A21">
      <w:pPr>
        <w:jc w:val="center"/>
        <w:rPr>
          <w:b/>
          <w:sz w:val="32"/>
          <w:szCs w:val="32"/>
        </w:rPr>
      </w:pPr>
      <w:r>
        <w:rPr>
          <w:b/>
          <w:sz w:val="32"/>
          <w:szCs w:val="32"/>
        </w:rPr>
        <w:t xml:space="preserve">verzia </w:t>
      </w:r>
      <w:sdt>
        <w:sdtPr>
          <w:rPr>
            <w:b/>
            <w:sz w:val="32"/>
            <w:szCs w:val="32"/>
          </w:rPr>
          <w:alias w:val="Poradové číslo vzoru"/>
          <w:tag w:val="Poradové číslo vzoru"/>
          <w:id w:val="-1645188027"/>
          <w:placeholder>
            <w:docPart w:val="C438CDECBB774123926E36EC328124C8"/>
          </w:placeholder>
          <w:dropDownList>
            <w:listItem w:value="Vyberte položku."/>
            <w:listItem w:displayText="1" w:value="1"/>
            <w:listItem w:displayText="2" w:value="2"/>
            <w:listItem w:displayText="3" w:value="3"/>
            <w:listItem w:displayText="4" w:value="4"/>
            <w:listItem w:displayText="5" w:value="5"/>
            <w:listItem w:displayText="6" w:value="6"/>
            <w:listItem w:displayText="7" w:value="7"/>
            <w:listItem w:displayText="8" w:value="8"/>
            <w:listItem w:displayText="9" w:value="9"/>
            <w:listItem w:displayText="10" w:value="10"/>
            <w:listItem w:displayText="11" w:value="11"/>
            <w:listItem w:displayText="12" w:value="12"/>
            <w:listItem w:displayText="13" w:value="13"/>
            <w:listItem w:displayText="14" w:value="14"/>
            <w:listItem w:displayText="15" w:value="15"/>
            <w:listItem w:displayText="16" w:value="16"/>
            <w:listItem w:displayText="17" w:value="17"/>
            <w:listItem w:displayText="18" w:value="18"/>
            <w:listItem w:displayText="19" w:value="19"/>
            <w:listItem w:displayText="20" w:value="20"/>
            <w:listItem w:displayText="21" w:value="21"/>
            <w:listItem w:displayText="22" w:value="22"/>
            <w:listItem w:displayText="23" w:value="23"/>
            <w:listItem w:displayText="24" w:value="24"/>
            <w:listItem w:displayText="25" w:value="25"/>
            <w:listItem w:displayText="26" w:value="26"/>
            <w:listItem w:displayText="27" w:value="27"/>
            <w:listItem w:displayText="28" w:value="28"/>
            <w:listItem w:displayText="29" w:value="29"/>
            <w:listItem w:displayText="30" w:value="30"/>
            <w:listItem w:displayText="31" w:value="31"/>
            <w:listItem w:displayText="32" w:value="32"/>
            <w:listItem w:displayText="33" w:value="33"/>
            <w:listItem w:displayText="34" w:value="34"/>
            <w:listItem w:displayText="35" w:value="35"/>
            <w:listItem w:displayText="36" w:value="36"/>
            <w:listItem w:displayText="37" w:value="37"/>
            <w:listItem w:displayText="38" w:value="38"/>
            <w:listItem w:displayText="39" w:value="39"/>
            <w:listItem w:displayText="40" w:value="40"/>
            <w:listItem w:displayText="41" w:value="41"/>
            <w:listItem w:displayText="42" w:value="42"/>
            <w:listItem w:displayText="43" w:value="43"/>
            <w:listItem w:displayText="44" w:value="44"/>
            <w:listItem w:displayText="45" w:value="45"/>
            <w:listItem w:displayText="46" w:value="46"/>
            <w:listItem w:displayText="47" w:value="47"/>
            <w:listItem w:displayText="48" w:value="48"/>
            <w:listItem w:displayText="49" w:value="49"/>
            <w:listItem w:displayText="50" w:value="50"/>
            <w:listItem w:displayText="51" w:value="51"/>
            <w:listItem w:displayText="52" w:value="52"/>
            <w:listItem w:displayText="53" w:value="53"/>
            <w:listItem w:displayText="54" w:value="54"/>
            <w:listItem w:displayText="55" w:value="55"/>
            <w:listItem w:displayText="56" w:value="56"/>
            <w:listItem w:displayText="57" w:value="57"/>
            <w:listItem w:displayText="58" w:value="58"/>
            <w:listItem w:displayText="59" w:value="59"/>
            <w:listItem w:displayText="60" w:value="60"/>
            <w:listItem w:displayText="61" w:value="61"/>
            <w:listItem w:displayText="62" w:value="62"/>
            <w:listItem w:displayText="63" w:value="63"/>
            <w:listItem w:displayText="64" w:value="64"/>
            <w:listItem w:displayText="65" w:value="65"/>
            <w:listItem w:displayText="66" w:value="66"/>
            <w:listItem w:displayText="67" w:value="67"/>
            <w:listItem w:displayText="68" w:value="68"/>
            <w:listItem w:displayText="69" w:value="69"/>
            <w:listItem w:displayText="70" w:value="70"/>
            <w:listItem w:displayText="71" w:value="71"/>
            <w:listItem w:displayText="72" w:value="72"/>
            <w:listItem w:displayText="73" w:value="73"/>
            <w:listItem w:displayText="74" w:value="74"/>
            <w:listItem w:displayText="75" w:value="75"/>
            <w:listItem w:displayText="76" w:value="76"/>
            <w:listItem w:displayText="77" w:value="77"/>
            <w:listItem w:displayText="78" w:value="78"/>
            <w:listItem w:displayText="79" w:value="79"/>
            <w:listItem w:displayText="80" w:value="80"/>
            <w:listItem w:displayText="81" w:value="81"/>
            <w:listItem w:displayText="82" w:value="82"/>
            <w:listItem w:displayText="83" w:value="83"/>
            <w:listItem w:displayText="84" w:value="84"/>
            <w:listItem w:displayText="85" w:value="85"/>
            <w:listItem w:displayText="86" w:value="86"/>
            <w:listItem w:displayText="87" w:value="87"/>
            <w:listItem w:displayText="88" w:value="88"/>
            <w:listItem w:displayText="89" w:value="89"/>
            <w:listItem w:displayText="90" w:value="90"/>
            <w:listItem w:displayText="91" w:value="91"/>
            <w:listItem w:displayText="92" w:value="92"/>
            <w:listItem w:displayText="93" w:value="93"/>
            <w:listItem w:displayText="94" w:value="94"/>
            <w:listItem w:displayText="95" w:value="95"/>
            <w:listItem w:displayText="96" w:value="96"/>
            <w:listItem w:displayText="97" w:value="97"/>
            <w:listItem w:displayText="98" w:value="98"/>
            <w:listItem w:displayText="99" w:value="99"/>
            <w:listItem w:displayText="100" w:value="100"/>
            <w:listItem w:displayText="101" w:value="101"/>
            <w:listItem w:displayText="102" w:value="102"/>
            <w:listItem w:displayText="103" w:value="103"/>
            <w:listItem w:displayText="104" w:value="104"/>
            <w:listItem w:displayText="105" w:value="105"/>
            <w:listItem w:displayText="106" w:value="106"/>
            <w:listItem w:displayText="107" w:value="107"/>
            <w:listItem w:displayText="108" w:value="108"/>
            <w:listItem w:displayText="109" w:value="109"/>
            <w:listItem w:displayText="110" w:value="110"/>
            <w:listItem w:displayText="111" w:value="111"/>
            <w:listItem w:displayText="112" w:value="112"/>
            <w:listItem w:displayText="113" w:value="113"/>
            <w:listItem w:displayText="114" w:value="114"/>
            <w:listItem w:displayText="115" w:value="115"/>
            <w:listItem w:displayText="116" w:value="116"/>
            <w:listItem w:displayText="117" w:value="117"/>
            <w:listItem w:displayText="118" w:value="118"/>
            <w:listItem w:displayText="119" w:value="119"/>
            <w:listItem w:displayText="120" w:value="120"/>
            <w:listItem w:displayText="121" w:value="121"/>
            <w:listItem w:displayText="122" w:value="122"/>
            <w:listItem w:displayText="123" w:value="123"/>
            <w:listItem w:displayText="124" w:value="124"/>
            <w:listItem w:displayText="125" w:value="125"/>
            <w:listItem w:displayText="126" w:value="126"/>
            <w:listItem w:displayText="127" w:value="127"/>
            <w:listItem w:displayText="128" w:value="128"/>
            <w:listItem w:displayText="129" w:value="129"/>
            <w:listItem w:displayText="130" w:value="130"/>
            <w:listItem w:displayText="131" w:value="131"/>
            <w:listItem w:displayText="132" w:value="132"/>
            <w:listItem w:displayText="133" w:value="133"/>
            <w:listItem w:displayText="134" w:value="134"/>
            <w:listItem w:displayText="135" w:value="135"/>
            <w:listItem w:displayText="136" w:value="136"/>
            <w:listItem w:displayText="137" w:value="137"/>
            <w:listItem w:displayText="138" w:value="138"/>
            <w:listItem w:displayText="139" w:value="139"/>
            <w:listItem w:displayText="140" w:value="140"/>
            <w:listItem w:displayText="141" w:value="141"/>
            <w:listItem w:displayText="142" w:value="142"/>
            <w:listItem w:displayText="143" w:value="143"/>
            <w:listItem w:displayText="144" w:value="144"/>
            <w:listItem w:displayText="145" w:value="145"/>
            <w:listItem w:displayText="146" w:value="146"/>
            <w:listItem w:displayText="147" w:value="147"/>
            <w:listItem w:displayText="148" w:value="148"/>
            <w:listItem w:displayText="149" w:value="149"/>
            <w:listItem w:displayText="150" w:value="150"/>
            <w:listItem w:displayText="151" w:value="151"/>
            <w:listItem w:displayText="152" w:value="152"/>
            <w:listItem w:displayText="153" w:value="153"/>
            <w:listItem w:displayText="154" w:value="154"/>
            <w:listItem w:displayText="155" w:value="155"/>
            <w:listItem w:displayText="156" w:value="156"/>
            <w:listItem w:displayText="157" w:value="157"/>
            <w:listItem w:displayText="158" w:value="158"/>
            <w:listItem w:displayText="159" w:value="159"/>
            <w:listItem w:displayText="160" w:value="160"/>
            <w:listItem w:displayText="161" w:value="161"/>
            <w:listItem w:displayText="162" w:value="162"/>
            <w:listItem w:displayText="163" w:value="163"/>
            <w:listItem w:displayText="164" w:value="164"/>
            <w:listItem w:displayText="165" w:value="165"/>
            <w:listItem w:displayText="166" w:value="166"/>
            <w:listItem w:displayText="167" w:value="167"/>
            <w:listItem w:displayText="168" w:value="168"/>
            <w:listItem w:displayText="169" w:value="169"/>
            <w:listItem w:displayText="170" w:value="170"/>
            <w:listItem w:displayText="171" w:value="171"/>
            <w:listItem w:displayText="172" w:value="172"/>
            <w:listItem w:displayText="173" w:value="173"/>
            <w:listItem w:displayText="174" w:value="174"/>
            <w:listItem w:displayText="175" w:value="175"/>
            <w:listItem w:displayText="176" w:value="176"/>
            <w:listItem w:displayText="177" w:value="177"/>
            <w:listItem w:displayText="178" w:value="178"/>
            <w:listItem w:displayText="179" w:value="179"/>
            <w:listItem w:displayText="180" w:value="180"/>
            <w:listItem w:displayText="181" w:value="181"/>
            <w:listItem w:displayText="182" w:value="182"/>
            <w:listItem w:displayText="183" w:value="183"/>
            <w:listItem w:displayText="184" w:value="184"/>
            <w:listItem w:displayText="185" w:value="185"/>
            <w:listItem w:displayText="186" w:value="186"/>
            <w:listItem w:displayText="187" w:value="187"/>
            <w:listItem w:displayText="188" w:value="188"/>
            <w:listItem w:displayText="189" w:value="189"/>
            <w:listItem w:displayText="190" w:value="190"/>
            <w:listItem w:displayText="191" w:value="191"/>
            <w:listItem w:displayText="192" w:value="192"/>
            <w:listItem w:displayText="193" w:value="193"/>
            <w:listItem w:displayText="194" w:value="194"/>
            <w:listItem w:displayText="195" w:value="195"/>
            <w:listItem w:displayText="196" w:value="196"/>
            <w:listItem w:displayText="197" w:value="197"/>
            <w:listItem w:displayText="198" w:value="198"/>
            <w:listItem w:displayText="199" w:value="199"/>
            <w:listItem w:displayText="200" w:value="200"/>
          </w:dropDownList>
        </w:sdtPr>
        <w:sdtEndPr/>
        <w:sdtContent>
          <w:del w:id="0" w:author="Autor">
            <w:r w:rsidR="008673CB" w:rsidDel="008673CB">
              <w:rPr>
                <w:b/>
                <w:sz w:val="32"/>
                <w:szCs w:val="32"/>
              </w:rPr>
              <w:delText>1</w:delText>
            </w:r>
          </w:del>
          <w:ins w:id="1" w:author="Autor">
            <w:r w:rsidR="008673CB">
              <w:rPr>
                <w:b/>
                <w:sz w:val="32"/>
                <w:szCs w:val="32"/>
              </w:rPr>
              <w:t>2</w:t>
            </w:r>
          </w:ins>
        </w:sdtContent>
      </w:sdt>
    </w:p>
    <w:p w14:paraId="69B5D321" w14:textId="77777777" w:rsidR="00275357" w:rsidRDefault="00275357">
      <w:pPr>
        <w:jc w:val="center"/>
        <w:rPr>
          <w:b/>
          <w:sz w:val="20"/>
          <w:szCs w:val="20"/>
        </w:rPr>
      </w:pPr>
    </w:p>
    <w:p w14:paraId="7F717FB6" w14:textId="77777777" w:rsidR="00275357" w:rsidRDefault="00945A21">
      <w:pPr>
        <w:jc w:val="center"/>
        <w:rPr>
          <w:b/>
          <w:sz w:val="28"/>
          <w:szCs w:val="20"/>
        </w:rPr>
      </w:pPr>
      <w:r>
        <w:rPr>
          <w:b/>
          <w:sz w:val="28"/>
          <w:szCs w:val="20"/>
        </w:rPr>
        <w:t>Programové obdobie 2014 – 2020</w:t>
      </w:r>
    </w:p>
    <w:p w14:paraId="403D6A72" w14:textId="77777777" w:rsidR="00275357" w:rsidRDefault="00275357">
      <w:pPr>
        <w:rPr>
          <w:sz w:val="20"/>
          <w:szCs w:val="20"/>
        </w:rPr>
      </w:pPr>
    </w:p>
    <w:tbl>
      <w:tblPr>
        <w:tblStyle w:val="Mriekatabuky"/>
        <w:tblW w:w="8964" w:type="dxa"/>
        <w:tblInd w:w="108" w:type="dxa"/>
        <w:tblBorders>
          <w:top w:val="single" w:sz="8" w:space="0" w:color="auto"/>
          <w:left w:val="single" w:sz="8" w:space="0" w:color="auto"/>
          <w:bottom w:val="single" w:sz="8" w:space="0" w:color="auto"/>
          <w:right w:val="single" w:sz="8" w:space="0" w:color="auto"/>
          <w:insideH w:val="none" w:sz="0" w:space="0" w:color="auto"/>
          <w:insideV w:val="none" w:sz="0" w:space="0" w:color="auto"/>
        </w:tblBorders>
        <w:tblLook w:val="04A0" w:firstRow="1" w:lastRow="0" w:firstColumn="1" w:lastColumn="0" w:noHBand="0" w:noVBand="1"/>
      </w:tblPr>
      <w:tblGrid>
        <w:gridCol w:w="2268"/>
        <w:gridCol w:w="6696"/>
      </w:tblGrid>
      <w:tr w:rsidR="00275357" w14:paraId="228A4841" w14:textId="77777777">
        <w:tc>
          <w:tcPr>
            <w:tcW w:w="2268" w:type="dxa"/>
            <w:shd w:val="clear" w:color="auto" w:fill="8DB3E2" w:themeFill="text2" w:themeFillTint="66"/>
          </w:tcPr>
          <w:p w14:paraId="0F295EAD" w14:textId="77777777" w:rsidR="00275357" w:rsidRDefault="00945A21">
            <w:pPr>
              <w:rPr>
                <w:b/>
                <w:sz w:val="26"/>
                <w:szCs w:val="26"/>
              </w:rPr>
            </w:pPr>
            <w:r>
              <w:rPr>
                <w:b/>
                <w:sz w:val="26"/>
                <w:szCs w:val="26"/>
              </w:rPr>
              <w:t>Vec:</w:t>
            </w:r>
          </w:p>
          <w:p w14:paraId="4121BC5C" w14:textId="77777777" w:rsidR="00275357" w:rsidRDefault="00275357">
            <w:pPr>
              <w:rPr>
                <w:b/>
                <w:sz w:val="26"/>
                <w:szCs w:val="26"/>
              </w:rPr>
            </w:pPr>
          </w:p>
          <w:p w14:paraId="4643E106" w14:textId="77777777" w:rsidR="00275357" w:rsidRDefault="00275357">
            <w:pPr>
              <w:rPr>
                <w:b/>
                <w:sz w:val="26"/>
                <w:szCs w:val="26"/>
              </w:rPr>
            </w:pPr>
          </w:p>
        </w:tc>
        <w:tc>
          <w:tcPr>
            <w:tcW w:w="6696" w:type="dxa"/>
            <w:shd w:val="clear" w:color="auto" w:fill="8DB3E2" w:themeFill="text2" w:themeFillTint="66"/>
          </w:tcPr>
          <w:p w14:paraId="5893EE1C" w14:textId="0152B420" w:rsidR="00275357" w:rsidRDefault="00945A21" w:rsidP="00C74CA3">
            <w:pPr>
              <w:jc w:val="both"/>
              <w:rPr>
                <w:szCs w:val="20"/>
              </w:rPr>
            </w:pPr>
            <w:r>
              <w:rPr>
                <w:szCs w:val="20"/>
              </w:rPr>
              <w:t xml:space="preserve">k </w:t>
            </w:r>
            <w:r w:rsidR="003B7E41">
              <w:rPr>
                <w:szCs w:val="20"/>
              </w:rPr>
              <w:t>spolupráci s</w:t>
            </w:r>
            <w:r w:rsidR="00C74CA3">
              <w:rPr>
                <w:szCs w:val="20"/>
              </w:rPr>
              <w:t> </w:t>
            </w:r>
            <w:r w:rsidR="003B7E41">
              <w:rPr>
                <w:szCs w:val="20"/>
              </w:rPr>
              <w:t>P</w:t>
            </w:r>
            <w:r w:rsidR="00C74CA3">
              <w:rPr>
                <w:szCs w:val="20"/>
              </w:rPr>
              <w:t>rotimonopolným úradom SR</w:t>
            </w:r>
            <w:r w:rsidR="00081661">
              <w:rPr>
                <w:szCs w:val="20"/>
              </w:rPr>
              <w:t xml:space="preserve"> v </w:t>
            </w:r>
            <w:r w:rsidR="00A222EC">
              <w:rPr>
                <w:szCs w:val="20"/>
              </w:rPr>
              <w:t>oblast</w:t>
            </w:r>
            <w:r w:rsidR="00081661">
              <w:rPr>
                <w:szCs w:val="20"/>
              </w:rPr>
              <w:t>i kontroly verejného obstarávania a k postupu RO pri zistení možného porušenia pravidiel ochrany hospodárskej súťaže</w:t>
            </w:r>
            <w:r w:rsidR="00D57222">
              <w:rPr>
                <w:szCs w:val="20"/>
              </w:rPr>
              <w:t xml:space="preserve"> </w:t>
            </w:r>
            <w:r w:rsidR="00DE09B1">
              <w:rPr>
                <w:szCs w:val="20"/>
              </w:rPr>
              <w:t xml:space="preserve">alebo jej narušenia </w:t>
            </w:r>
            <w:r w:rsidR="00D57222">
              <w:rPr>
                <w:szCs w:val="20"/>
              </w:rPr>
              <w:t>v rámci kontroly verejného obstarávania</w:t>
            </w:r>
          </w:p>
          <w:p w14:paraId="351C8796" w14:textId="6D3D0273" w:rsidR="00D57222" w:rsidRDefault="00D57222" w:rsidP="00C74CA3">
            <w:pPr>
              <w:jc w:val="both"/>
              <w:rPr>
                <w:szCs w:val="20"/>
              </w:rPr>
            </w:pPr>
          </w:p>
        </w:tc>
      </w:tr>
      <w:tr w:rsidR="00275357" w14:paraId="0748F727" w14:textId="77777777">
        <w:tc>
          <w:tcPr>
            <w:tcW w:w="2268" w:type="dxa"/>
            <w:shd w:val="clear" w:color="auto" w:fill="8DB3E2" w:themeFill="text2" w:themeFillTint="66"/>
          </w:tcPr>
          <w:p w14:paraId="2E02B962" w14:textId="3E229D96" w:rsidR="00275357" w:rsidRDefault="00945A21">
            <w:pPr>
              <w:rPr>
                <w:b/>
                <w:sz w:val="26"/>
                <w:szCs w:val="26"/>
              </w:rPr>
            </w:pPr>
            <w:r>
              <w:rPr>
                <w:b/>
                <w:sz w:val="26"/>
                <w:szCs w:val="26"/>
              </w:rPr>
              <w:t>Určené pre:</w:t>
            </w:r>
          </w:p>
          <w:p w14:paraId="398EC14A" w14:textId="77777777" w:rsidR="00275357" w:rsidRDefault="00275357">
            <w:pPr>
              <w:rPr>
                <w:b/>
                <w:sz w:val="26"/>
                <w:szCs w:val="26"/>
              </w:rPr>
            </w:pPr>
          </w:p>
          <w:p w14:paraId="349A01CF" w14:textId="77777777" w:rsidR="00275357" w:rsidRDefault="00275357">
            <w:pPr>
              <w:rPr>
                <w:b/>
                <w:sz w:val="26"/>
                <w:szCs w:val="26"/>
              </w:rPr>
            </w:pPr>
          </w:p>
          <w:p w14:paraId="13443872" w14:textId="77777777" w:rsidR="00275357" w:rsidRDefault="00275357">
            <w:pPr>
              <w:rPr>
                <w:b/>
                <w:sz w:val="26"/>
                <w:szCs w:val="26"/>
              </w:rPr>
            </w:pPr>
          </w:p>
        </w:tc>
        <w:tc>
          <w:tcPr>
            <w:tcW w:w="6696" w:type="dxa"/>
            <w:shd w:val="clear" w:color="auto" w:fill="8DB3E2" w:themeFill="text2" w:themeFillTint="66"/>
          </w:tcPr>
          <w:p w14:paraId="3B362383" w14:textId="77777777" w:rsidR="00275357" w:rsidRDefault="00945A21">
            <w:pPr>
              <w:jc w:val="both"/>
              <w:rPr>
                <w:szCs w:val="20"/>
              </w:rPr>
            </w:pPr>
            <w:r>
              <w:rPr>
                <w:szCs w:val="20"/>
              </w:rPr>
              <w:t>Riadiace orgány</w:t>
            </w:r>
          </w:p>
          <w:p w14:paraId="26FD37FA" w14:textId="77777777" w:rsidR="00275357" w:rsidRDefault="00945A21">
            <w:pPr>
              <w:jc w:val="both"/>
              <w:rPr>
                <w:szCs w:val="20"/>
              </w:rPr>
            </w:pPr>
            <w:r>
              <w:rPr>
                <w:szCs w:val="20"/>
              </w:rPr>
              <w:t>Sprostredkovateľské orgány</w:t>
            </w:r>
          </w:p>
          <w:p w14:paraId="5B592E10" w14:textId="75CBF676" w:rsidR="007523FD" w:rsidRDefault="000274A7">
            <w:pPr>
              <w:jc w:val="both"/>
              <w:rPr>
                <w:szCs w:val="20"/>
              </w:rPr>
            </w:pPr>
            <w:r w:rsidRPr="000274A7">
              <w:rPr>
                <w:szCs w:val="20"/>
              </w:rPr>
              <w:t>Protimonopolný úrad SR</w:t>
            </w:r>
          </w:p>
        </w:tc>
      </w:tr>
      <w:tr w:rsidR="00275357" w14:paraId="0154A3D6" w14:textId="77777777">
        <w:tc>
          <w:tcPr>
            <w:tcW w:w="2268" w:type="dxa"/>
            <w:shd w:val="clear" w:color="auto" w:fill="8DB3E2" w:themeFill="text2" w:themeFillTint="66"/>
          </w:tcPr>
          <w:p w14:paraId="153E56C2" w14:textId="77777777" w:rsidR="00275357" w:rsidRDefault="00945A21">
            <w:pPr>
              <w:rPr>
                <w:b/>
                <w:sz w:val="26"/>
                <w:szCs w:val="26"/>
              </w:rPr>
            </w:pPr>
            <w:r>
              <w:rPr>
                <w:b/>
                <w:sz w:val="26"/>
                <w:szCs w:val="26"/>
              </w:rPr>
              <w:t>Na vedomie:</w:t>
            </w:r>
          </w:p>
          <w:p w14:paraId="1392FDD0" w14:textId="77777777" w:rsidR="00275357" w:rsidRDefault="00275357">
            <w:pPr>
              <w:rPr>
                <w:b/>
                <w:sz w:val="26"/>
                <w:szCs w:val="26"/>
              </w:rPr>
            </w:pPr>
          </w:p>
          <w:p w14:paraId="091FC3EC" w14:textId="77777777" w:rsidR="00275357" w:rsidRDefault="00275357">
            <w:pPr>
              <w:rPr>
                <w:b/>
                <w:sz w:val="26"/>
                <w:szCs w:val="26"/>
              </w:rPr>
            </w:pPr>
          </w:p>
          <w:p w14:paraId="22ABE06B" w14:textId="77777777" w:rsidR="00275357" w:rsidRDefault="00275357">
            <w:pPr>
              <w:rPr>
                <w:b/>
                <w:sz w:val="26"/>
                <w:szCs w:val="26"/>
              </w:rPr>
            </w:pPr>
          </w:p>
        </w:tc>
        <w:tc>
          <w:tcPr>
            <w:tcW w:w="6696" w:type="dxa"/>
            <w:shd w:val="clear" w:color="auto" w:fill="8DB3E2" w:themeFill="text2" w:themeFillTint="66"/>
          </w:tcPr>
          <w:p w14:paraId="36CD3EBD" w14:textId="77777777" w:rsidR="00275357" w:rsidRDefault="00945A21">
            <w:pPr>
              <w:jc w:val="both"/>
              <w:rPr>
                <w:szCs w:val="20"/>
              </w:rPr>
            </w:pPr>
            <w:r>
              <w:rPr>
                <w:szCs w:val="20"/>
              </w:rPr>
              <w:t>Certifikačný orgán</w:t>
            </w:r>
          </w:p>
          <w:p w14:paraId="7AECB8A4" w14:textId="77777777" w:rsidR="00275357" w:rsidRDefault="00945A21">
            <w:pPr>
              <w:jc w:val="both"/>
              <w:rPr>
                <w:szCs w:val="20"/>
              </w:rPr>
            </w:pPr>
            <w:r>
              <w:rPr>
                <w:szCs w:val="20"/>
              </w:rPr>
              <w:t>Orgán auditu</w:t>
            </w:r>
          </w:p>
          <w:p w14:paraId="66745F91" w14:textId="77777777" w:rsidR="00275357" w:rsidRDefault="003B7E41">
            <w:pPr>
              <w:jc w:val="both"/>
              <w:rPr>
                <w:szCs w:val="20"/>
              </w:rPr>
            </w:pPr>
            <w:r>
              <w:rPr>
                <w:szCs w:val="20"/>
              </w:rPr>
              <w:t>Gestori horizontálnych priorít</w:t>
            </w:r>
          </w:p>
          <w:p w14:paraId="563268BA" w14:textId="04F2FCAC" w:rsidR="003B7E41" w:rsidRDefault="003B7E41">
            <w:pPr>
              <w:jc w:val="both"/>
              <w:rPr>
                <w:szCs w:val="20"/>
              </w:rPr>
            </w:pPr>
            <w:r>
              <w:rPr>
                <w:szCs w:val="20"/>
              </w:rPr>
              <w:t xml:space="preserve">Úrad pre verejné obstarávanie </w:t>
            </w:r>
          </w:p>
          <w:p w14:paraId="66E88574" w14:textId="77777777" w:rsidR="003B7E41" w:rsidRDefault="003B7E41">
            <w:pPr>
              <w:jc w:val="both"/>
              <w:rPr>
                <w:szCs w:val="20"/>
              </w:rPr>
            </w:pPr>
          </w:p>
        </w:tc>
      </w:tr>
      <w:tr w:rsidR="00275357" w14:paraId="7FC8F981" w14:textId="77777777">
        <w:tc>
          <w:tcPr>
            <w:tcW w:w="2268" w:type="dxa"/>
            <w:shd w:val="clear" w:color="auto" w:fill="8DB3E2" w:themeFill="text2" w:themeFillTint="66"/>
          </w:tcPr>
          <w:p w14:paraId="271E036A" w14:textId="77777777" w:rsidR="00275357" w:rsidRDefault="00945A21">
            <w:pPr>
              <w:rPr>
                <w:b/>
                <w:sz w:val="26"/>
                <w:szCs w:val="26"/>
              </w:rPr>
            </w:pPr>
            <w:r>
              <w:rPr>
                <w:b/>
                <w:sz w:val="26"/>
                <w:szCs w:val="26"/>
              </w:rPr>
              <w:t>Vydáva:</w:t>
            </w:r>
          </w:p>
          <w:p w14:paraId="4575B59A" w14:textId="77777777" w:rsidR="00275357" w:rsidRDefault="00275357">
            <w:pPr>
              <w:rPr>
                <w:b/>
                <w:sz w:val="16"/>
                <w:szCs w:val="20"/>
              </w:rPr>
            </w:pPr>
          </w:p>
          <w:p w14:paraId="4FC4ADD9" w14:textId="77777777" w:rsidR="00275357" w:rsidRDefault="00275357">
            <w:pPr>
              <w:rPr>
                <w:b/>
                <w:sz w:val="16"/>
                <w:szCs w:val="20"/>
              </w:rPr>
            </w:pPr>
          </w:p>
          <w:p w14:paraId="474E3858" w14:textId="77777777" w:rsidR="00275357" w:rsidRDefault="00275357">
            <w:pPr>
              <w:rPr>
                <w:b/>
                <w:sz w:val="16"/>
                <w:szCs w:val="20"/>
              </w:rPr>
            </w:pPr>
          </w:p>
          <w:p w14:paraId="1ED471FF" w14:textId="77777777" w:rsidR="00275357" w:rsidRDefault="00275357">
            <w:pPr>
              <w:rPr>
                <w:b/>
                <w:sz w:val="16"/>
                <w:szCs w:val="20"/>
              </w:rPr>
            </w:pPr>
          </w:p>
          <w:p w14:paraId="5725F7F0" w14:textId="77777777" w:rsidR="00275357" w:rsidRDefault="00275357">
            <w:pPr>
              <w:rPr>
                <w:b/>
                <w:sz w:val="26"/>
                <w:szCs w:val="26"/>
              </w:rPr>
            </w:pPr>
          </w:p>
        </w:tc>
        <w:tc>
          <w:tcPr>
            <w:tcW w:w="6696" w:type="dxa"/>
            <w:shd w:val="clear" w:color="auto" w:fill="8DB3E2" w:themeFill="text2" w:themeFillTint="66"/>
          </w:tcPr>
          <w:p w14:paraId="66A583C8" w14:textId="77777777" w:rsidR="00275357" w:rsidRDefault="00945A21">
            <w:pPr>
              <w:jc w:val="both"/>
              <w:rPr>
                <w:szCs w:val="20"/>
              </w:rPr>
            </w:pPr>
            <w:r>
              <w:rPr>
                <w:szCs w:val="20"/>
              </w:rPr>
              <w:t>Centrálny koordinačný orgán</w:t>
            </w:r>
          </w:p>
          <w:p w14:paraId="76BD8870" w14:textId="77777777" w:rsidR="00275357" w:rsidRDefault="00945A21">
            <w:pPr>
              <w:jc w:val="both"/>
              <w:rPr>
                <w:szCs w:val="20"/>
              </w:rPr>
            </w:pPr>
            <w:r>
              <w:rPr>
                <w:szCs w:val="20"/>
              </w:rPr>
              <w:t xml:space="preserve">Úrad </w:t>
            </w:r>
            <w:r w:rsidR="003B6A86">
              <w:rPr>
                <w:szCs w:val="20"/>
              </w:rPr>
              <w:t>podpredsedu vlády SR pre investície a informatizáciu</w:t>
            </w:r>
          </w:p>
          <w:p w14:paraId="60282965" w14:textId="77777777" w:rsidR="00275357" w:rsidRDefault="00945A21">
            <w:pPr>
              <w:jc w:val="both"/>
              <w:rPr>
                <w:szCs w:val="20"/>
              </w:rPr>
            </w:pPr>
            <w:r>
              <w:rPr>
                <w:szCs w:val="20"/>
              </w:rPr>
              <w:t>v súlade s kapitolou 1.2, ods. 3, písm. b) Systému riadenia európskych štrukturálnych a investičných fondov</w:t>
            </w:r>
          </w:p>
        </w:tc>
      </w:tr>
      <w:tr w:rsidR="00275357" w14:paraId="143C1A93" w14:textId="77777777">
        <w:tc>
          <w:tcPr>
            <w:tcW w:w="2268" w:type="dxa"/>
            <w:shd w:val="clear" w:color="auto" w:fill="8DB3E2" w:themeFill="text2" w:themeFillTint="66"/>
          </w:tcPr>
          <w:p w14:paraId="5C18C6B1" w14:textId="77777777" w:rsidR="00275357" w:rsidRDefault="00945A21">
            <w:pPr>
              <w:rPr>
                <w:b/>
                <w:sz w:val="26"/>
                <w:szCs w:val="26"/>
              </w:rPr>
            </w:pPr>
            <w:r>
              <w:rPr>
                <w:b/>
                <w:sz w:val="26"/>
                <w:szCs w:val="26"/>
              </w:rPr>
              <w:t>Záväznosť:</w:t>
            </w:r>
          </w:p>
          <w:p w14:paraId="3D8B65D1" w14:textId="77777777" w:rsidR="00275357" w:rsidRDefault="00275357">
            <w:pPr>
              <w:rPr>
                <w:b/>
                <w:sz w:val="16"/>
                <w:szCs w:val="16"/>
              </w:rPr>
            </w:pPr>
          </w:p>
          <w:p w14:paraId="27CDE3E3" w14:textId="77777777" w:rsidR="00275357" w:rsidRDefault="00275357">
            <w:pPr>
              <w:rPr>
                <w:b/>
                <w:sz w:val="16"/>
                <w:szCs w:val="16"/>
              </w:rPr>
            </w:pPr>
          </w:p>
          <w:p w14:paraId="20AC3097" w14:textId="77777777" w:rsidR="00275357" w:rsidRDefault="00275357">
            <w:pPr>
              <w:rPr>
                <w:b/>
                <w:sz w:val="16"/>
                <w:szCs w:val="16"/>
              </w:rPr>
            </w:pPr>
          </w:p>
          <w:p w14:paraId="50896EB1" w14:textId="77777777" w:rsidR="00275357" w:rsidRDefault="00275357">
            <w:pPr>
              <w:rPr>
                <w:b/>
                <w:sz w:val="16"/>
                <w:szCs w:val="16"/>
              </w:rPr>
            </w:pPr>
          </w:p>
        </w:tc>
        <w:sdt>
          <w:sdtPr>
            <w:rPr>
              <w:szCs w:val="20"/>
            </w:rPr>
            <w:alias w:val="Záväznosť"/>
            <w:tag w:val="Záväznosť"/>
            <w:id w:val="1763795753"/>
            <w:lock w:val="sdtLocked"/>
            <w:placeholder>
              <w:docPart w:val="A1DE1FAF9C3142D9B35DEB35D3F6137F"/>
            </w:placeholder>
            <w:dropDownList>
              <w:listItem w:value="Vyberte položku."/>
              <w:listItem w:displayText="Metodický pokyn má záväzný charakter v celom svojom rozsahu." w:value="Metodický pokyn má záväzný charakter v celom svojom rozsahu."/>
              <w:listItem w:displayText="Metodický pokyn má záväzný charakter v celom rozsahu, ak v jeho texte nie je pri konkrétnom ustanovení uvedené inak." w:value="Metodický pokyn má záväzný charakter v celom rozsahu, ak v jeho texte nie je pri konkrétnom ustanovení uvedené inak."/>
              <w:listItem w:displayText="Metodický pokyn má odporúčací charakter." w:value="Metodický pokyn má odporúčací charakter."/>
            </w:dropDownList>
          </w:sdtPr>
          <w:sdtEndPr/>
          <w:sdtContent>
            <w:tc>
              <w:tcPr>
                <w:tcW w:w="6696" w:type="dxa"/>
                <w:shd w:val="clear" w:color="auto" w:fill="8DB3E2" w:themeFill="text2" w:themeFillTint="66"/>
              </w:tcPr>
              <w:p w14:paraId="436852C5" w14:textId="4D28BD38" w:rsidR="00275357" w:rsidRDefault="00945A21">
                <w:pPr>
                  <w:jc w:val="both"/>
                  <w:rPr>
                    <w:szCs w:val="20"/>
                  </w:rPr>
                </w:pPr>
                <w:r w:rsidDel="000F15D4">
                  <w:rPr>
                    <w:szCs w:val="20"/>
                  </w:rPr>
                  <w:t>Metodický pokyn má záväzný charakter v celom rozsahu, ak v jeho texte nie je pri konkrétnom ustanovení uvedené inak.</w:t>
                </w:r>
              </w:p>
            </w:tc>
          </w:sdtContent>
        </w:sdt>
      </w:tr>
      <w:tr w:rsidR="00275357" w14:paraId="550EEACF" w14:textId="77777777">
        <w:tc>
          <w:tcPr>
            <w:tcW w:w="2268" w:type="dxa"/>
            <w:shd w:val="clear" w:color="auto" w:fill="8DB3E2" w:themeFill="text2" w:themeFillTint="66"/>
          </w:tcPr>
          <w:p w14:paraId="60D4260F" w14:textId="77777777" w:rsidR="00275357" w:rsidRDefault="00945A21">
            <w:pPr>
              <w:rPr>
                <w:b/>
                <w:sz w:val="26"/>
                <w:szCs w:val="26"/>
              </w:rPr>
            </w:pPr>
            <w:r>
              <w:rPr>
                <w:b/>
                <w:sz w:val="26"/>
                <w:szCs w:val="26"/>
              </w:rPr>
              <w:t>Počet príloh:</w:t>
            </w:r>
          </w:p>
          <w:p w14:paraId="45C4F12E" w14:textId="77777777" w:rsidR="00275357" w:rsidRDefault="00275357">
            <w:pPr>
              <w:rPr>
                <w:b/>
              </w:rPr>
            </w:pPr>
          </w:p>
          <w:p w14:paraId="2F65427C" w14:textId="77777777" w:rsidR="00275357" w:rsidRDefault="00275357">
            <w:pPr>
              <w:rPr>
                <w:b/>
              </w:rPr>
            </w:pPr>
          </w:p>
        </w:tc>
        <w:tc>
          <w:tcPr>
            <w:tcW w:w="6696" w:type="dxa"/>
            <w:shd w:val="clear" w:color="auto" w:fill="8DB3E2" w:themeFill="text2" w:themeFillTint="66"/>
          </w:tcPr>
          <w:p w14:paraId="5AB4618B" w14:textId="20E1E485" w:rsidR="00275357" w:rsidRDefault="008C6052">
            <w:pPr>
              <w:jc w:val="both"/>
              <w:rPr>
                <w:rStyle w:val="Zstupntext"/>
                <w:rFonts w:eastAsiaTheme="minorHAnsi"/>
              </w:rPr>
            </w:pPr>
            <w:sdt>
              <w:sdtPr>
                <w:rPr>
                  <w:color w:val="808080"/>
                </w:rPr>
                <w:alias w:val="Poradové číslo vzoru"/>
                <w:tag w:val="Poradové číslo vzoru"/>
                <w:id w:val="321319884"/>
                <w:placeholder>
                  <w:docPart w:val="372C34084E1F4CE5A1739291D068FBF6"/>
                </w:placeholder>
                <w:dropDownList>
                  <w:listItem w:value="Vyberte položku."/>
                  <w:listItem w:displayText="1" w:value="1"/>
                  <w:listItem w:displayText="2" w:value="2"/>
                  <w:listItem w:displayText="3" w:value="3"/>
                  <w:listItem w:displayText="4" w:value="4"/>
                  <w:listItem w:displayText="5" w:value="5"/>
                  <w:listItem w:displayText="6" w:value="6"/>
                  <w:listItem w:displayText="7" w:value="7"/>
                  <w:listItem w:displayText="8" w:value="8"/>
                  <w:listItem w:displayText="9" w:value="9"/>
                  <w:listItem w:displayText="10" w:value="10"/>
                  <w:listItem w:displayText="11" w:value="11"/>
                  <w:listItem w:displayText="12" w:value="12"/>
                  <w:listItem w:displayText="13" w:value="13"/>
                  <w:listItem w:displayText="14" w:value="14"/>
                  <w:listItem w:displayText="15" w:value="15"/>
                  <w:listItem w:displayText="16" w:value="16"/>
                  <w:listItem w:displayText="17" w:value="17"/>
                  <w:listItem w:displayText="18" w:value="18"/>
                  <w:listItem w:displayText="19" w:value="19"/>
                  <w:listItem w:displayText="20" w:value="20"/>
                  <w:listItem w:displayText="21" w:value="21"/>
                  <w:listItem w:displayText="22" w:value="22"/>
                  <w:listItem w:displayText="23" w:value="23"/>
                  <w:listItem w:displayText="24" w:value="24"/>
                  <w:listItem w:displayText="25" w:value="25"/>
                  <w:listItem w:displayText="26" w:value="26"/>
                  <w:listItem w:displayText="27" w:value="27"/>
                  <w:listItem w:displayText="28" w:value="28"/>
                  <w:listItem w:displayText="29" w:value="29"/>
                  <w:listItem w:displayText="30" w:value="30"/>
                  <w:listItem w:displayText="31" w:value="31"/>
                  <w:listItem w:displayText="32" w:value="32"/>
                  <w:listItem w:displayText="33" w:value="33"/>
                  <w:listItem w:displayText="34" w:value="34"/>
                  <w:listItem w:displayText="35" w:value="35"/>
                  <w:listItem w:displayText="36" w:value="36"/>
                  <w:listItem w:displayText="37" w:value="37"/>
                  <w:listItem w:displayText="38" w:value="38"/>
                  <w:listItem w:displayText="39" w:value="39"/>
                  <w:listItem w:displayText="40" w:value="40"/>
                  <w:listItem w:displayText="41" w:value="41"/>
                  <w:listItem w:displayText="42" w:value="42"/>
                  <w:listItem w:displayText="43" w:value="43"/>
                  <w:listItem w:displayText="44" w:value="44"/>
                  <w:listItem w:displayText="45" w:value="45"/>
                  <w:listItem w:displayText="46" w:value="46"/>
                  <w:listItem w:displayText="47" w:value="47"/>
                  <w:listItem w:displayText="48" w:value="48"/>
                  <w:listItem w:displayText="49" w:value="49"/>
                  <w:listItem w:displayText="50" w:value="50"/>
                  <w:listItem w:displayText="51" w:value="51"/>
                  <w:listItem w:displayText="52" w:value="52"/>
                  <w:listItem w:displayText="53" w:value="53"/>
                  <w:listItem w:displayText="54" w:value="54"/>
                  <w:listItem w:displayText="55" w:value="55"/>
                  <w:listItem w:displayText="56" w:value="56"/>
                  <w:listItem w:displayText="57" w:value="57"/>
                  <w:listItem w:displayText="58" w:value="58"/>
                  <w:listItem w:displayText="59" w:value="59"/>
                  <w:listItem w:displayText="60" w:value="60"/>
                  <w:listItem w:displayText="61" w:value="61"/>
                  <w:listItem w:displayText="62" w:value="62"/>
                  <w:listItem w:displayText="63" w:value="63"/>
                  <w:listItem w:displayText="64" w:value="64"/>
                  <w:listItem w:displayText="65" w:value="65"/>
                  <w:listItem w:displayText="66" w:value="66"/>
                  <w:listItem w:displayText="67" w:value="67"/>
                  <w:listItem w:displayText="68" w:value="68"/>
                  <w:listItem w:displayText="69" w:value="69"/>
                  <w:listItem w:displayText="70" w:value="70"/>
                  <w:listItem w:displayText="71" w:value="71"/>
                  <w:listItem w:displayText="72" w:value="72"/>
                  <w:listItem w:displayText="73" w:value="73"/>
                  <w:listItem w:displayText="74" w:value="74"/>
                  <w:listItem w:displayText="75" w:value="75"/>
                  <w:listItem w:displayText="76" w:value="76"/>
                  <w:listItem w:displayText="77" w:value="77"/>
                  <w:listItem w:displayText="78" w:value="78"/>
                  <w:listItem w:displayText="79" w:value="79"/>
                  <w:listItem w:displayText="80" w:value="80"/>
                  <w:listItem w:displayText="81" w:value="81"/>
                  <w:listItem w:displayText="82" w:value="82"/>
                  <w:listItem w:displayText="83" w:value="83"/>
                  <w:listItem w:displayText="84" w:value="84"/>
                  <w:listItem w:displayText="85" w:value="85"/>
                  <w:listItem w:displayText="86" w:value="86"/>
                  <w:listItem w:displayText="87" w:value="87"/>
                  <w:listItem w:displayText="88" w:value="88"/>
                  <w:listItem w:displayText="89" w:value="89"/>
                  <w:listItem w:displayText="90" w:value="90"/>
                  <w:listItem w:displayText="91" w:value="91"/>
                  <w:listItem w:displayText="92" w:value="92"/>
                  <w:listItem w:displayText="93" w:value="93"/>
                  <w:listItem w:displayText="94" w:value="94"/>
                  <w:listItem w:displayText="95" w:value="95"/>
                  <w:listItem w:displayText="96" w:value="96"/>
                  <w:listItem w:displayText="97" w:value="97"/>
                  <w:listItem w:displayText="98" w:value="98"/>
                  <w:listItem w:displayText="99" w:value="99"/>
                  <w:listItem w:displayText="100" w:value="100"/>
                  <w:listItem w:displayText="101" w:value="101"/>
                  <w:listItem w:displayText="102" w:value="102"/>
                  <w:listItem w:displayText="103" w:value="103"/>
                  <w:listItem w:displayText="104" w:value="104"/>
                  <w:listItem w:displayText="105" w:value="105"/>
                  <w:listItem w:displayText="106" w:value="106"/>
                  <w:listItem w:displayText="107" w:value="107"/>
                  <w:listItem w:displayText="108" w:value="108"/>
                  <w:listItem w:displayText="109" w:value="109"/>
                  <w:listItem w:displayText="110" w:value="110"/>
                  <w:listItem w:displayText="111" w:value="111"/>
                  <w:listItem w:displayText="112" w:value="112"/>
                  <w:listItem w:displayText="113" w:value="113"/>
                  <w:listItem w:displayText="114" w:value="114"/>
                  <w:listItem w:displayText="115" w:value="115"/>
                  <w:listItem w:displayText="116" w:value="116"/>
                  <w:listItem w:displayText="117" w:value="117"/>
                  <w:listItem w:displayText="118" w:value="118"/>
                  <w:listItem w:displayText="119" w:value="119"/>
                  <w:listItem w:displayText="120" w:value="120"/>
                  <w:listItem w:displayText="121" w:value="121"/>
                  <w:listItem w:displayText="122" w:value="122"/>
                  <w:listItem w:displayText="123" w:value="123"/>
                  <w:listItem w:displayText="124" w:value="124"/>
                  <w:listItem w:displayText="125" w:value="125"/>
                  <w:listItem w:displayText="126" w:value="126"/>
                  <w:listItem w:displayText="127" w:value="127"/>
                  <w:listItem w:displayText="128" w:value="128"/>
                  <w:listItem w:displayText="129" w:value="129"/>
                  <w:listItem w:displayText="130" w:value="130"/>
                  <w:listItem w:displayText="131" w:value="131"/>
                  <w:listItem w:displayText="132" w:value="132"/>
                  <w:listItem w:displayText="133" w:value="133"/>
                  <w:listItem w:displayText="134" w:value="134"/>
                  <w:listItem w:displayText="135" w:value="135"/>
                  <w:listItem w:displayText="136" w:value="136"/>
                  <w:listItem w:displayText="137" w:value="137"/>
                  <w:listItem w:displayText="138" w:value="138"/>
                  <w:listItem w:displayText="139" w:value="139"/>
                  <w:listItem w:displayText="140" w:value="140"/>
                  <w:listItem w:displayText="141" w:value="141"/>
                  <w:listItem w:displayText="142" w:value="142"/>
                  <w:listItem w:displayText="143" w:value="143"/>
                  <w:listItem w:displayText="144" w:value="144"/>
                  <w:listItem w:displayText="145" w:value="145"/>
                  <w:listItem w:displayText="146" w:value="146"/>
                  <w:listItem w:displayText="147" w:value="147"/>
                  <w:listItem w:displayText="148" w:value="148"/>
                  <w:listItem w:displayText="149" w:value="149"/>
                  <w:listItem w:displayText="150" w:value="150"/>
                  <w:listItem w:displayText="151" w:value="151"/>
                  <w:listItem w:displayText="152" w:value="152"/>
                  <w:listItem w:displayText="153" w:value="153"/>
                  <w:listItem w:displayText="154" w:value="154"/>
                  <w:listItem w:displayText="155" w:value="155"/>
                  <w:listItem w:displayText="156" w:value="156"/>
                  <w:listItem w:displayText="157" w:value="157"/>
                  <w:listItem w:displayText="158" w:value="158"/>
                  <w:listItem w:displayText="159" w:value="159"/>
                  <w:listItem w:displayText="160" w:value="160"/>
                  <w:listItem w:displayText="161" w:value="161"/>
                  <w:listItem w:displayText="162" w:value="162"/>
                  <w:listItem w:displayText="163" w:value="163"/>
                  <w:listItem w:displayText="164" w:value="164"/>
                  <w:listItem w:displayText="165" w:value="165"/>
                  <w:listItem w:displayText="166" w:value="166"/>
                  <w:listItem w:displayText="167" w:value="167"/>
                  <w:listItem w:displayText="168" w:value="168"/>
                  <w:listItem w:displayText="169" w:value="169"/>
                  <w:listItem w:displayText="170" w:value="170"/>
                  <w:listItem w:displayText="171" w:value="171"/>
                  <w:listItem w:displayText="172" w:value="172"/>
                  <w:listItem w:displayText="173" w:value="173"/>
                  <w:listItem w:displayText="174" w:value="174"/>
                  <w:listItem w:displayText="175" w:value="175"/>
                  <w:listItem w:displayText="176" w:value="176"/>
                  <w:listItem w:displayText="177" w:value="177"/>
                  <w:listItem w:displayText="178" w:value="178"/>
                  <w:listItem w:displayText="179" w:value="179"/>
                  <w:listItem w:displayText="180" w:value="180"/>
                  <w:listItem w:displayText="181" w:value="181"/>
                  <w:listItem w:displayText="182" w:value="182"/>
                  <w:listItem w:displayText="183" w:value="183"/>
                  <w:listItem w:displayText="184" w:value="184"/>
                  <w:listItem w:displayText="185" w:value="185"/>
                  <w:listItem w:displayText="186" w:value="186"/>
                  <w:listItem w:displayText="187" w:value="187"/>
                  <w:listItem w:displayText="188" w:value="188"/>
                  <w:listItem w:displayText="189" w:value="189"/>
                  <w:listItem w:displayText="190" w:value="190"/>
                  <w:listItem w:displayText="191" w:value="191"/>
                  <w:listItem w:displayText="192" w:value="192"/>
                  <w:listItem w:displayText="193" w:value="193"/>
                  <w:listItem w:displayText="194" w:value="194"/>
                  <w:listItem w:displayText="195" w:value="195"/>
                  <w:listItem w:displayText="196" w:value="196"/>
                  <w:listItem w:displayText="197" w:value="197"/>
                  <w:listItem w:displayText="198" w:value="198"/>
                  <w:listItem w:displayText="199" w:value="199"/>
                  <w:listItem w:displayText="200" w:value="200"/>
                  <w:listItem w:displayText="0" w:value="0"/>
                </w:dropDownList>
              </w:sdtPr>
              <w:sdtEndPr>
                <w:rPr>
                  <w:color w:val="auto"/>
                </w:rPr>
              </w:sdtEndPr>
              <w:sdtContent>
                <w:r w:rsidR="003B7E41" w:rsidDel="000F15D4">
                  <w:t>1</w:t>
                </w:r>
              </w:sdtContent>
            </w:sdt>
          </w:p>
        </w:tc>
      </w:tr>
      <w:tr w:rsidR="00275357" w14:paraId="60A72746" w14:textId="77777777">
        <w:tc>
          <w:tcPr>
            <w:tcW w:w="2268" w:type="dxa"/>
            <w:shd w:val="clear" w:color="auto" w:fill="8DB3E2" w:themeFill="text2" w:themeFillTint="66"/>
          </w:tcPr>
          <w:p w14:paraId="3852F4D2" w14:textId="77777777" w:rsidR="00275357" w:rsidRDefault="00945A21">
            <w:pPr>
              <w:rPr>
                <w:b/>
                <w:sz w:val="26"/>
                <w:szCs w:val="26"/>
              </w:rPr>
            </w:pPr>
            <w:r>
              <w:rPr>
                <w:b/>
                <w:sz w:val="26"/>
                <w:szCs w:val="26"/>
              </w:rPr>
              <w:t>Dátum vydania:</w:t>
            </w:r>
          </w:p>
          <w:p w14:paraId="6186EC29" w14:textId="77777777" w:rsidR="00275357" w:rsidRDefault="00275357">
            <w:pPr>
              <w:rPr>
                <w:b/>
                <w:sz w:val="26"/>
                <w:szCs w:val="26"/>
              </w:rPr>
            </w:pPr>
          </w:p>
          <w:p w14:paraId="101ED2DD" w14:textId="77777777" w:rsidR="00275357" w:rsidRDefault="00275357">
            <w:pPr>
              <w:rPr>
                <w:b/>
                <w:sz w:val="26"/>
                <w:szCs w:val="26"/>
              </w:rPr>
            </w:pPr>
          </w:p>
        </w:tc>
        <w:sdt>
          <w:sdtPr>
            <w:rPr>
              <w:szCs w:val="20"/>
            </w:rPr>
            <w:id w:val="88820667"/>
            <w:placeholder>
              <w:docPart w:val="DefaultPlaceholder_1082065160"/>
            </w:placeholder>
            <w:date w:fullDate="2020-04-30T00:00:00Z">
              <w:dateFormat w:val="dd.MM.yyyy"/>
              <w:lid w:val="sk-SK"/>
              <w:storeMappedDataAs w:val="dateTime"/>
              <w:calendar w:val="gregorian"/>
            </w:date>
          </w:sdtPr>
          <w:sdtEndPr/>
          <w:sdtContent>
            <w:tc>
              <w:tcPr>
                <w:tcW w:w="6696" w:type="dxa"/>
                <w:shd w:val="clear" w:color="auto" w:fill="8DB3E2" w:themeFill="text2" w:themeFillTint="66"/>
              </w:tcPr>
              <w:p w14:paraId="098C2654" w14:textId="46883072" w:rsidR="00275357" w:rsidRDefault="00430E65">
                <w:pPr>
                  <w:jc w:val="both"/>
                  <w:rPr>
                    <w:szCs w:val="20"/>
                  </w:rPr>
                </w:pPr>
                <w:del w:id="2" w:author="Autor">
                  <w:r w:rsidDel="00D03FCF">
                    <w:rPr>
                      <w:szCs w:val="20"/>
                    </w:rPr>
                    <w:delText>30.04.2018</w:delText>
                  </w:r>
                </w:del>
                <w:ins w:id="3" w:author="Autor">
                  <w:r w:rsidR="00D03FCF">
                    <w:rPr>
                      <w:szCs w:val="20"/>
                    </w:rPr>
                    <w:t>30.04.2020</w:t>
                  </w:r>
                </w:ins>
              </w:p>
            </w:tc>
          </w:sdtContent>
        </w:sdt>
      </w:tr>
      <w:tr w:rsidR="00275357" w14:paraId="0BCD0412" w14:textId="77777777">
        <w:tc>
          <w:tcPr>
            <w:tcW w:w="2268" w:type="dxa"/>
            <w:shd w:val="clear" w:color="auto" w:fill="8DB3E2" w:themeFill="text2" w:themeFillTint="66"/>
          </w:tcPr>
          <w:p w14:paraId="079AA291" w14:textId="77777777" w:rsidR="00275357" w:rsidRDefault="00945A21">
            <w:pPr>
              <w:rPr>
                <w:b/>
                <w:sz w:val="26"/>
                <w:szCs w:val="26"/>
              </w:rPr>
            </w:pPr>
            <w:r>
              <w:rPr>
                <w:b/>
                <w:sz w:val="26"/>
                <w:szCs w:val="26"/>
              </w:rPr>
              <w:t>Dátum účinnosti:</w:t>
            </w:r>
          </w:p>
          <w:p w14:paraId="13590CEE" w14:textId="77777777" w:rsidR="00275357" w:rsidRDefault="00275357">
            <w:pPr>
              <w:rPr>
                <w:b/>
                <w:sz w:val="26"/>
                <w:szCs w:val="26"/>
              </w:rPr>
            </w:pPr>
          </w:p>
        </w:tc>
        <w:sdt>
          <w:sdtPr>
            <w:rPr>
              <w:szCs w:val="20"/>
            </w:rPr>
            <w:id w:val="-1813329615"/>
            <w:placeholder>
              <w:docPart w:val="A9F731F61A7042F186F5DB555D917909"/>
            </w:placeholder>
            <w:date w:fullDate="2020-04-30T00:00:00Z">
              <w:dateFormat w:val="dd.MM.yyyy"/>
              <w:lid w:val="sk-SK"/>
              <w:storeMappedDataAs w:val="dateTime"/>
              <w:calendar w:val="gregorian"/>
            </w:date>
          </w:sdtPr>
          <w:sdtEndPr/>
          <w:sdtContent>
            <w:tc>
              <w:tcPr>
                <w:tcW w:w="6696" w:type="dxa"/>
                <w:shd w:val="clear" w:color="auto" w:fill="8DB3E2" w:themeFill="text2" w:themeFillTint="66"/>
              </w:tcPr>
              <w:p w14:paraId="5A51B657" w14:textId="6A229DEA" w:rsidR="00275357" w:rsidRDefault="00430E65">
                <w:pPr>
                  <w:jc w:val="both"/>
                  <w:rPr>
                    <w:szCs w:val="20"/>
                  </w:rPr>
                </w:pPr>
                <w:del w:id="4" w:author="Autor">
                  <w:r w:rsidDel="00D03FCF">
                    <w:rPr>
                      <w:szCs w:val="20"/>
                    </w:rPr>
                    <w:delText>30.04.2018</w:delText>
                  </w:r>
                </w:del>
                <w:ins w:id="5" w:author="Autor">
                  <w:r w:rsidR="00D03FCF">
                    <w:rPr>
                      <w:szCs w:val="20"/>
                    </w:rPr>
                    <w:t>30.04.2020</w:t>
                  </w:r>
                </w:ins>
              </w:p>
            </w:tc>
          </w:sdtContent>
        </w:sdt>
      </w:tr>
      <w:tr w:rsidR="00275357" w14:paraId="3D84CCAF" w14:textId="77777777">
        <w:tc>
          <w:tcPr>
            <w:tcW w:w="2268" w:type="dxa"/>
            <w:shd w:val="clear" w:color="auto" w:fill="8DB3E2" w:themeFill="text2" w:themeFillTint="66"/>
          </w:tcPr>
          <w:p w14:paraId="5321DF8F" w14:textId="77777777" w:rsidR="00275357" w:rsidRDefault="00945A21">
            <w:pPr>
              <w:rPr>
                <w:b/>
                <w:sz w:val="26"/>
                <w:szCs w:val="26"/>
              </w:rPr>
            </w:pPr>
            <w:r>
              <w:rPr>
                <w:b/>
                <w:sz w:val="26"/>
                <w:szCs w:val="26"/>
              </w:rPr>
              <w:t>Schválil:</w:t>
            </w:r>
          </w:p>
        </w:tc>
        <w:tc>
          <w:tcPr>
            <w:tcW w:w="6696" w:type="dxa"/>
            <w:shd w:val="clear" w:color="auto" w:fill="8DB3E2" w:themeFill="text2" w:themeFillTint="66"/>
          </w:tcPr>
          <w:p w14:paraId="558A538E" w14:textId="77777777" w:rsidR="00A279C7" w:rsidRDefault="00A279C7" w:rsidP="00A279C7">
            <w:pPr>
              <w:jc w:val="both"/>
              <w:rPr>
                <w:szCs w:val="20"/>
              </w:rPr>
            </w:pPr>
            <w:r>
              <w:rPr>
                <w:szCs w:val="20"/>
              </w:rPr>
              <w:t>JUDr. Denisa Žiláková</w:t>
            </w:r>
          </w:p>
          <w:p w14:paraId="36B449ED" w14:textId="77777777" w:rsidR="00275357" w:rsidRDefault="00A279C7">
            <w:pPr>
              <w:jc w:val="both"/>
              <w:rPr>
                <w:szCs w:val="20"/>
              </w:rPr>
            </w:pPr>
            <w:r w:rsidRPr="003F6BF9">
              <w:rPr>
                <w:szCs w:val="20"/>
              </w:rPr>
              <w:t>generálna riaditeľka sekcie centrálny koordinačný orgán</w:t>
            </w:r>
            <w:r w:rsidRPr="003F6BF9" w:rsidDel="003F6BF9">
              <w:rPr>
                <w:szCs w:val="20"/>
              </w:rPr>
              <w:t xml:space="preserve"> </w:t>
            </w:r>
          </w:p>
        </w:tc>
      </w:tr>
    </w:tbl>
    <w:p w14:paraId="2AAD2945" w14:textId="77777777" w:rsidR="00275357" w:rsidRDefault="00275357">
      <w:pPr>
        <w:rPr>
          <w:sz w:val="20"/>
          <w:szCs w:val="20"/>
        </w:rPr>
      </w:pPr>
    </w:p>
    <w:bookmarkStart w:id="6" w:name="_Toc404872120" w:displacedByCustomXml="next"/>
    <w:bookmarkStart w:id="7" w:name="_Toc404872045" w:displacedByCustomXml="next"/>
    <w:sdt>
      <w:sdtPr>
        <w:rPr>
          <w:rFonts w:ascii="Times New Roman" w:eastAsia="Times New Roman" w:hAnsi="Times New Roman" w:cs="Times New Roman"/>
          <w:b w:val="0"/>
          <w:bCs w:val="0"/>
          <w:color w:val="auto"/>
          <w:sz w:val="24"/>
          <w:szCs w:val="24"/>
        </w:rPr>
        <w:id w:val="-1004741171"/>
        <w:docPartObj>
          <w:docPartGallery w:val="Table of Contents"/>
          <w:docPartUnique/>
        </w:docPartObj>
      </w:sdtPr>
      <w:sdtEndPr/>
      <w:sdtContent>
        <w:p w14:paraId="501511C9" w14:textId="0C540C61" w:rsidR="00275357" w:rsidRDefault="00945A21">
          <w:pPr>
            <w:pStyle w:val="Hlavikaobsahu"/>
            <w:tabs>
              <w:tab w:val="left" w:pos="2798"/>
              <w:tab w:val="right" w:pos="9072"/>
            </w:tabs>
            <w:pPrChange w:id="8" w:author="Autor">
              <w:pPr>
                <w:pStyle w:val="Hlavikaobsahu"/>
                <w:tabs>
                  <w:tab w:val="left" w:pos="2798"/>
                </w:tabs>
              </w:pPr>
            </w:pPrChange>
          </w:pPr>
          <w:r>
            <w:t>Obsah</w:t>
          </w:r>
          <w:r w:rsidR="000A4D9B">
            <w:tab/>
          </w:r>
          <w:ins w:id="9" w:author="Autor">
            <w:r w:rsidR="008C26C9">
              <w:tab/>
            </w:r>
          </w:ins>
        </w:p>
        <w:p w14:paraId="53581E11" w14:textId="77777777" w:rsidR="00275357" w:rsidRDefault="00275357"/>
        <w:p w14:paraId="19487B8A" w14:textId="56AB4AC7" w:rsidR="00027DEA" w:rsidRDefault="00945A21">
          <w:pPr>
            <w:pStyle w:val="Obsah2"/>
            <w:tabs>
              <w:tab w:val="left" w:pos="720"/>
              <w:tab w:val="right" w:leader="dot" w:pos="9062"/>
            </w:tabs>
            <w:rPr>
              <w:ins w:id="10" w:author="Autor"/>
              <w:rFonts w:asciiTheme="minorHAnsi" w:eastAsiaTheme="minorEastAsia" w:hAnsiTheme="minorHAnsi" w:cstheme="minorBidi"/>
              <w:noProof/>
              <w:sz w:val="22"/>
              <w:szCs w:val="22"/>
            </w:rPr>
          </w:pPr>
          <w:r>
            <w:fldChar w:fldCharType="begin"/>
          </w:r>
          <w:r>
            <w:instrText xml:space="preserve"> TOC \o "1-5" \h \z \u </w:instrText>
          </w:r>
          <w:r>
            <w:fldChar w:fldCharType="separate"/>
          </w:r>
          <w:ins w:id="11" w:author="Autor">
            <w:r w:rsidR="00027DEA" w:rsidRPr="003C6ED8">
              <w:rPr>
                <w:rStyle w:val="Hypertextovprepojenie"/>
                <w:noProof/>
              </w:rPr>
              <w:fldChar w:fldCharType="begin"/>
            </w:r>
            <w:r w:rsidR="00027DEA" w:rsidRPr="003C6ED8">
              <w:rPr>
                <w:rStyle w:val="Hypertextovprepojenie"/>
                <w:noProof/>
              </w:rPr>
              <w:instrText xml:space="preserve"> </w:instrText>
            </w:r>
            <w:r w:rsidR="00027DEA">
              <w:rPr>
                <w:noProof/>
              </w:rPr>
              <w:instrText>HYPERLINK \l "_Toc38880620"</w:instrText>
            </w:r>
            <w:r w:rsidR="00027DEA" w:rsidRPr="003C6ED8">
              <w:rPr>
                <w:rStyle w:val="Hypertextovprepojenie"/>
                <w:noProof/>
              </w:rPr>
              <w:instrText xml:space="preserve"> </w:instrText>
            </w:r>
            <w:r w:rsidR="00027DEA" w:rsidRPr="003C6ED8">
              <w:rPr>
                <w:rStyle w:val="Hypertextovprepojenie"/>
                <w:noProof/>
              </w:rPr>
            </w:r>
            <w:r w:rsidR="00027DEA" w:rsidRPr="003C6ED8">
              <w:rPr>
                <w:rStyle w:val="Hypertextovprepojenie"/>
                <w:noProof/>
              </w:rPr>
              <w:fldChar w:fldCharType="separate"/>
            </w:r>
            <w:r w:rsidR="00027DEA" w:rsidRPr="003C6ED8">
              <w:rPr>
                <w:rStyle w:val="Hypertextovprepojenie"/>
                <w:noProof/>
              </w:rPr>
              <w:t>1</w:t>
            </w:r>
            <w:r w:rsidR="00027DEA">
              <w:rPr>
                <w:rFonts w:asciiTheme="minorHAnsi" w:eastAsiaTheme="minorEastAsia" w:hAnsiTheme="minorHAnsi" w:cstheme="minorBidi"/>
                <w:noProof/>
                <w:sz w:val="22"/>
                <w:szCs w:val="22"/>
              </w:rPr>
              <w:tab/>
            </w:r>
            <w:r w:rsidR="00027DEA" w:rsidRPr="003C6ED8">
              <w:rPr>
                <w:rStyle w:val="Hypertextovprepojenie"/>
                <w:noProof/>
              </w:rPr>
              <w:t>Úvod</w:t>
            </w:r>
            <w:r w:rsidR="00027DEA">
              <w:rPr>
                <w:noProof/>
                <w:webHidden/>
              </w:rPr>
              <w:tab/>
            </w:r>
            <w:r w:rsidR="00027DEA">
              <w:rPr>
                <w:noProof/>
                <w:webHidden/>
              </w:rPr>
              <w:fldChar w:fldCharType="begin"/>
            </w:r>
            <w:r w:rsidR="00027DEA">
              <w:rPr>
                <w:noProof/>
                <w:webHidden/>
              </w:rPr>
              <w:instrText xml:space="preserve"> PAGEREF _Toc38880620 \h </w:instrText>
            </w:r>
            <w:r w:rsidR="00027DEA">
              <w:rPr>
                <w:noProof/>
                <w:webHidden/>
              </w:rPr>
            </w:r>
          </w:ins>
          <w:r w:rsidR="00027DEA">
            <w:rPr>
              <w:noProof/>
              <w:webHidden/>
            </w:rPr>
            <w:fldChar w:fldCharType="separate"/>
          </w:r>
          <w:ins w:id="12" w:author="Autor">
            <w:r w:rsidR="00027DEA">
              <w:rPr>
                <w:noProof/>
                <w:webHidden/>
              </w:rPr>
              <w:t>1</w:t>
            </w:r>
            <w:r w:rsidR="00027DEA">
              <w:rPr>
                <w:noProof/>
                <w:webHidden/>
              </w:rPr>
              <w:fldChar w:fldCharType="end"/>
            </w:r>
            <w:r w:rsidR="00027DEA" w:rsidRPr="003C6ED8">
              <w:rPr>
                <w:rStyle w:val="Hypertextovprepojenie"/>
                <w:noProof/>
              </w:rPr>
              <w:fldChar w:fldCharType="end"/>
            </w:r>
          </w:ins>
        </w:p>
        <w:p w14:paraId="0CB813E9" w14:textId="1A6CD6D6" w:rsidR="00027DEA" w:rsidRDefault="00027DEA">
          <w:pPr>
            <w:pStyle w:val="Obsah2"/>
            <w:tabs>
              <w:tab w:val="left" w:pos="720"/>
              <w:tab w:val="right" w:leader="dot" w:pos="9062"/>
            </w:tabs>
            <w:rPr>
              <w:ins w:id="13" w:author="Autor"/>
              <w:rFonts w:asciiTheme="minorHAnsi" w:eastAsiaTheme="minorEastAsia" w:hAnsiTheme="minorHAnsi" w:cstheme="minorBidi"/>
              <w:noProof/>
              <w:sz w:val="22"/>
              <w:szCs w:val="22"/>
            </w:rPr>
          </w:pPr>
          <w:ins w:id="14" w:author="Autor">
            <w:r w:rsidRPr="003C6ED8">
              <w:rPr>
                <w:rStyle w:val="Hypertextovprepojenie"/>
                <w:noProof/>
              </w:rPr>
              <w:fldChar w:fldCharType="begin"/>
            </w:r>
            <w:r w:rsidRPr="003C6ED8">
              <w:rPr>
                <w:rStyle w:val="Hypertextovprepojenie"/>
                <w:noProof/>
              </w:rPr>
              <w:instrText xml:space="preserve"> </w:instrText>
            </w:r>
            <w:r>
              <w:rPr>
                <w:noProof/>
              </w:rPr>
              <w:instrText>HYPERLINK \l "_Toc38880621"</w:instrText>
            </w:r>
            <w:r w:rsidRPr="003C6ED8">
              <w:rPr>
                <w:rStyle w:val="Hypertextovprepojenie"/>
                <w:noProof/>
              </w:rPr>
              <w:instrText xml:space="preserve"> </w:instrText>
            </w:r>
            <w:r w:rsidRPr="003C6ED8">
              <w:rPr>
                <w:rStyle w:val="Hypertextovprepojenie"/>
                <w:noProof/>
              </w:rPr>
            </w:r>
            <w:r w:rsidRPr="003C6ED8">
              <w:rPr>
                <w:rStyle w:val="Hypertextovprepojenie"/>
                <w:noProof/>
              </w:rPr>
              <w:fldChar w:fldCharType="separate"/>
            </w:r>
            <w:r w:rsidRPr="003C6ED8">
              <w:rPr>
                <w:rStyle w:val="Hypertextovprepojenie"/>
                <w:noProof/>
              </w:rPr>
              <w:t>2</w:t>
            </w:r>
            <w:r>
              <w:rPr>
                <w:rFonts w:asciiTheme="minorHAnsi" w:eastAsiaTheme="minorEastAsia" w:hAnsiTheme="minorHAnsi" w:cstheme="minorBidi"/>
                <w:noProof/>
                <w:sz w:val="22"/>
                <w:szCs w:val="22"/>
              </w:rPr>
              <w:tab/>
            </w:r>
            <w:r w:rsidRPr="003C6ED8">
              <w:rPr>
                <w:rStyle w:val="Hypertextovprepojenie"/>
                <w:noProof/>
              </w:rPr>
              <w:t>Rozsah spolupráce – horizontálne dohody obmedzujúce hospodársku súťaž</w:t>
            </w:r>
            <w:r>
              <w:rPr>
                <w:noProof/>
                <w:webHidden/>
              </w:rPr>
              <w:tab/>
            </w:r>
            <w:r>
              <w:rPr>
                <w:noProof/>
                <w:webHidden/>
              </w:rPr>
              <w:fldChar w:fldCharType="begin"/>
            </w:r>
            <w:r>
              <w:rPr>
                <w:noProof/>
                <w:webHidden/>
              </w:rPr>
              <w:instrText xml:space="preserve"> PAGEREF _Toc38880621 \h </w:instrText>
            </w:r>
            <w:r>
              <w:rPr>
                <w:noProof/>
                <w:webHidden/>
              </w:rPr>
            </w:r>
          </w:ins>
          <w:r>
            <w:rPr>
              <w:noProof/>
              <w:webHidden/>
            </w:rPr>
            <w:fldChar w:fldCharType="separate"/>
          </w:r>
          <w:ins w:id="15" w:author="Autor">
            <w:r>
              <w:rPr>
                <w:noProof/>
                <w:webHidden/>
              </w:rPr>
              <w:t>2</w:t>
            </w:r>
            <w:r>
              <w:rPr>
                <w:noProof/>
                <w:webHidden/>
              </w:rPr>
              <w:fldChar w:fldCharType="end"/>
            </w:r>
            <w:r w:rsidRPr="003C6ED8">
              <w:rPr>
                <w:rStyle w:val="Hypertextovprepojenie"/>
                <w:noProof/>
              </w:rPr>
              <w:fldChar w:fldCharType="end"/>
            </w:r>
          </w:ins>
        </w:p>
        <w:p w14:paraId="0CE07CA8" w14:textId="2F7759A0" w:rsidR="00027DEA" w:rsidRDefault="00027DEA">
          <w:pPr>
            <w:pStyle w:val="Obsah2"/>
            <w:tabs>
              <w:tab w:val="left" w:pos="720"/>
              <w:tab w:val="right" w:leader="dot" w:pos="9062"/>
            </w:tabs>
            <w:rPr>
              <w:ins w:id="16" w:author="Autor"/>
              <w:rFonts w:asciiTheme="minorHAnsi" w:eastAsiaTheme="minorEastAsia" w:hAnsiTheme="minorHAnsi" w:cstheme="minorBidi"/>
              <w:noProof/>
              <w:sz w:val="22"/>
              <w:szCs w:val="22"/>
            </w:rPr>
          </w:pPr>
          <w:ins w:id="17" w:author="Autor">
            <w:r w:rsidRPr="003C6ED8">
              <w:rPr>
                <w:rStyle w:val="Hypertextovprepojenie"/>
                <w:noProof/>
              </w:rPr>
              <w:fldChar w:fldCharType="begin"/>
            </w:r>
            <w:r w:rsidRPr="003C6ED8">
              <w:rPr>
                <w:rStyle w:val="Hypertextovprepojenie"/>
                <w:noProof/>
              </w:rPr>
              <w:instrText xml:space="preserve"> </w:instrText>
            </w:r>
            <w:r>
              <w:rPr>
                <w:noProof/>
              </w:rPr>
              <w:instrText>HYPERLINK \l "_Toc38880622"</w:instrText>
            </w:r>
            <w:r w:rsidRPr="003C6ED8">
              <w:rPr>
                <w:rStyle w:val="Hypertextovprepojenie"/>
                <w:noProof/>
              </w:rPr>
              <w:instrText xml:space="preserve"> </w:instrText>
            </w:r>
            <w:r w:rsidRPr="003C6ED8">
              <w:rPr>
                <w:rStyle w:val="Hypertextovprepojenie"/>
                <w:noProof/>
              </w:rPr>
            </w:r>
            <w:r w:rsidRPr="003C6ED8">
              <w:rPr>
                <w:rStyle w:val="Hypertextovprepojenie"/>
                <w:noProof/>
              </w:rPr>
              <w:fldChar w:fldCharType="separate"/>
            </w:r>
            <w:r w:rsidRPr="003C6ED8">
              <w:rPr>
                <w:rStyle w:val="Hypertextovprepojenie"/>
                <w:noProof/>
              </w:rPr>
              <w:t>3</w:t>
            </w:r>
            <w:r>
              <w:rPr>
                <w:rFonts w:asciiTheme="minorHAnsi" w:eastAsiaTheme="minorEastAsia" w:hAnsiTheme="minorHAnsi" w:cstheme="minorBidi"/>
                <w:noProof/>
                <w:sz w:val="22"/>
                <w:szCs w:val="22"/>
              </w:rPr>
              <w:tab/>
            </w:r>
            <w:r w:rsidRPr="003C6ED8">
              <w:rPr>
                <w:rStyle w:val="Hypertextovprepojenie"/>
                <w:noProof/>
              </w:rPr>
              <w:t>Formy spolupráce – všeobecné pravidlá</w:t>
            </w:r>
            <w:r>
              <w:rPr>
                <w:noProof/>
                <w:webHidden/>
              </w:rPr>
              <w:tab/>
            </w:r>
            <w:r>
              <w:rPr>
                <w:noProof/>
                <w:webHidden/>
              </w:rPr>
              <w:fldChar w:fldCharType="begin"/>
            </w:r>
            <w:r>
              <w:rPr>
                <w:noProof/>
                <w:webHidden/>
              </w:rPr>
              <w:instrText xml:space="preserve"> PAGEREF _Toc38880622 \h </w:instrText>
            </w:r>
            <w:r>
              <w:rPr>
                <w:noProof/>
                <w:webHidden/>
              </w:rPr>
            </w:r>
          </w:ins>
          <w:r>
            <w:rPr>
              <w:noProof/>
              <w:webHidden/>
            </w:rPr>
            <w:fldChar w:fldCharType="separate"/>
          </w:r>
          <w:ins w:id="18" w:author="Autor">
            <w:r>
              <w:rPr>
                <w:noProof/>
                <w:webHidden/>
              </w:rPr>
              <w:t>3</w:t>
            </w:r>
            <w:r>
              <w:rPr>
                <w:noProof/>
                <w:webHidden/>
              </w:rPr>
              <w:fldChar w:fldCharType="end"/>
            </w:r>
            <w:r w:rsidRPr="003C6ED8">
              <w:rPr>
                <w:rStyle w:val="Hypertextovprepojenie"/>
                <w:noProof/>
              </w:rPr>
              <w:fldChar w:fldCharType="end"/>
            </w:r>
          </w:ins>
        </w:p>
        <w:p w14:paraId="1B1AF68D" w14:textId="78A6A1BD" w:rsidR="00027DEA" w:rsidRDefault="00027DEA">
          <w:pPr>
            <w:pStyle w:val="Obsah2"/>
            <w:tabs>
              <w:tab w:val="left" w:pos="720"/>
              <w:tab w:val="right" w:leader="dot" w:pos="9062"/>
            </w:tabs>
            <w:rPr>
              <w:ins w:id="19" w:author="Autor"/>
              <w:rFonts w:asciiTheme="minorHAnsi" w:eastAsiaTheme="minorEastAsia" w:hAnsiTheme="minorHAnsi" w:cstheme="minorBidi"/>
              <w:noProof/>
              <w:sz w:val="22"/>
              <w:szCs w:val="22"/>
            </w:rPr>
          </w:pPr>
          <w:ins w:id="20" w:author="Autor">
            <w:r w:rsidRPr="003C6ED8">
              <w:rPr>
                <w:rStyle w:val="Hypertextovprepojenie"/>
                <w:noProof/>
              </w:rPr>
              <w:fldChar w:fldCharType="begin"/>
            </w:r>
            <w:r w:rsidRPr="003C6ED8">
              <w:rPr>
                <w:rStyle w:val="Hypertextovprepojenie"/>
                <w:noProof/>
              </w:rPr>
              <w:instrText xml:space="preserve"> </w:instrText>
            </w:r>
            <w:r>
              <w:rPr>
                <w:noProof/>
              </w:rPr>
              <w:instrText>HYPERLINK \l "_Toc38880623"</w:instrText>
            </w:r>
            <w:r w:rsidRPr="003C6ED8">
              <w:rPr>
                <w:rStyle w:val="Hypertextovprepojenie"/>
                <w:noProof/>
              </w:rPr>
              <w:instrText xml:space="preserve"> </w:instrText>
            </w:r>
            <w:r w:rsidRPr="003C6ED8">
              <w:rPr>
                <w:rStyle w:val="Hypertextovprepojenie"/>
                <w:noProof/>
              </w:rPr>
            </w:r>
            <w:r w:rsidRPr="003C6ED8">
              <w:rPr>
                <w:rStyle w:val="Hypertextovprepojenie"/>
                <w:noProof/>
              </w:rPr>
              <w:fldChar w:fldCharType="separate"/>
            </w:r>
            <w:r w:rsidRPr="003C6ED8">
              <w:rPr>
                <w:rStyle w:val="Hypertextovprepojenie"/>
                <w:noProof/>
              </w:rPr>
              <w:t>4</w:t>
            </w:r>
            <w:r>
              <w:rPr>
                <w:rFonts w:asciiTheme="minorHAnsi" w:eastAsiaTheme="minorEastAsia" w:hAnsiTheme="minorHAnsi" w:cstheme="minorBidi"/>
                <w:noProof/>
                <w:sz w:val="22"/>
                <w:szCs w:val="22"/>
              </w:rPr>
              <w:tab/>
            </w:r>
            <w:r w:rsidRPr="003C6ED8">
              <w:rPr>
                <w:rStyle w:val="Hypertextovprepojenie"/>
                <w:noProof/>
              </w:rPr>
              <w:t>Rizikové indikátory/oboznámenie sa s rizikovými indikátormi a ich vyhodnocovanie</w:t>
            </w:r>
            <w:r>
              <w:rPr>
                <w:noProof/>
                <w:webHidden/>
              </w:rPr>
              <w:tab/>
            </w:r>
            <w:r>
              <w:rPr>
                <w:noProof/>
                <w:webHidden/>
              </w:rPr>
              <w:fldChar w:fldCharType="begin"/>
            </w:r>
            <w:r>
              <w:rPr>
                <w:noProof/>
                <w:webHidden/>
              </w:rPr>
              <w:instrText xml:space="preserve"> PAGEREF _Toc38880623 \h </w:instrText>
            </w:r>
            <w:r>
              <w:rPr>
                <w:noProof/>
                <w:webHidden/>
              </w:rPr>
            </w:r>
          </w:ins>
          <w:r>
            <w:rPr>
              <w:noProof/>
              <w:webHidden/>
            </w:rPr>
            <w:fldChar w:fldCharType="separate"/>
          </w:r>
          <w:ins w:id="21" w:author="Autor">
            <w:r>
              <w:rPr>
                <w:noProof/>
                <w:webHidden/>
              </w:rPr>
              <w:t>7</w:t>
            </w:r>
            <w:r>
              <w:rPr>
                <w:noProof/>
                <w:webHidden/>
              </w:rPr>
              <w:fldChar w:fldCharType="end"/>
            </w:r>
            <w:r w:rsidRPr="003C6ED8">
              <w:rPr>
                <w:rStyle w:val="Hypertextovprepojenie"/>
                <w:noProof/>
              </w:rPr>
              <w:fldChar w:fldCharType="end"/>
            </w:r>
          </w:ins>
        </w:p>
        <w:p w14:paraId="74713791" w14:textId="4CD26207" w:rsidR="00027DEA" w:rsidRDefault="00027DEA">
          <w:pPr>
            <w:pStyle w:val="Obsah2"/>
            <w:tabs>
              <w:tab w:val="left" w:pos="720"/>
              <w:tab w:val="right" w:leader="dot" w:pos="9062"/>
            </w:tabs>
            <w:rPr>
              <w:ins w:id="22" w:author="Autor"/>
              <w:rFonts w:asciiTheme="minorHAnsi" w:eastAsiaTheme="minorEastAsia" w:hAnsiTheme="minorHAnsi" w:cstheme="minorBidi"/>
              <w:noProof/>
              <w:sz w:val="22"/>
              <w:szCs w:val="22"/>
            </w:rPr>
          </w:pPr>
          <w:ins w:id="23" w:author="Autor">
            <w:r w:rsidRPr="003C6ED8">
              <w:rPr>
                <w:rStyle w:val="Hypertextovprepojenie"/>
                <w:noProof/>
              </w:rPr>
              <w:fldChar w:fldCharType="begin"/>
            </w:r>
            <w:r w:rsidRPr="003C6ED8">
              <w:rPr>
                <w:rStyle w:val="Hypertextovprepojenie"/>
                <w:noProof/>
              </w:rPr>
              <w:instrText xml:space="preserve"> </w:instrText>
            </w:r>
            <w:r>
              <w:rPr>
                <w:noProof/>
              </w:rPr>
              <w:instrText>HYPERLINK \l "_Toc38880624"</w:instrText>
            </w:r>
            <w:r w:rsidRPr="003C6ED8">
              <w:rPr>
                <w:rStyle w:val="Hypertextovprepojenie"/>
                <w:noProof/>
              </w:rPr>
              <w:instrText xml:space="preserve"> </w:instrText>
            </w:r>
            <w:r w:rsidRPr="003C6ED8">
              <w:rPr>
                <w:rStyle w:val="Hypertextovprepojenie"/>
                <w:noProof/>
              </w:rPr>
            </w:r>
            <w:r w:rsidRPr="003C6ED8">
              <w:rPr>
                <w:rStyle w:val="Hypertextovprepojenie"/>
                <w:noProof/>
              </w:rPr>
              <w:fldChar w:fldCharType="separate"/>
            </w:r>
            <w:r w:rsidRPr="003C6ED8">
              <w:rPr>
                <w:rStyle w:val="Hypertextovprepojenie"/>
                <w:noProof/>
              </w:rPr>
              <w:t>5</w:t>
            </w:r>
            <w:r>
              <w:rPr>
                <w:rFonts w:asciiTheme="minorHAnsi" w:eastAsiaTheme="minorEastAsia" w:hAnsiTheme="minorHAnsi" w:cstheme="minorBidi"/>
                <w:noProof/>
                <w:sz w:val="22"/>
                <w:szCs w:val="22"/>
              </w:rPr>
              <w:tab/>
            </w:r>
            <w:r w:rsidRPr="003C6ED8">
              <w:rPr>
                <w:rStyle w:val="Hypertextovprepojenie"/>
                <w:noProof/>
              </w:rPr>
              <w:t>Vylúčenie uchádzača za dôvodné podozrenie, že uchádzač alebo záujemca uzavrel dohodu narušujúcu hospodársku súťaž</w:t>
            </w:r>
            <w:r>
              <w:rPr>
                <w:noProof/>
                <w:webHidden/>
              </w:rPr>
              <w:tab/>
            </w:r>
            <w:r>
              <w:rPr>
                <w:noProof/>
                <w:webHidden/>
              </w:rPr>
              <w:fldChar w:fldCharType="begin"/>
            </w:r>
            <w:r>
              <w:rPr>
                <w:noProof/>
                <w:webHidden/>
              </w:rPr>
              <w:instrText xml:space="preserve"> PAGEREF _Toc38880624 \h </w:instrText>
            </w:r>
            <w:r>
              <w:rPr>
                <w:noProof/>
                <w:webHidden/>
              </w:rPr>
            </w:r>
          </w:ins>
          <w:r>
            <w:rPr>
              <w:noProof/>
              <w:webHidden/>
            </w:rPr>
            <w:fldChar w:fldCharType="separate"/>
          </w:r>
          <w:ins w:id="24" w:author="Autor">
            <w:r>
              <w:rPr>
                <w:noProof/>
                <w:webHidden/>
              </w:rPr>
              <w:t>12</w:t>
            </w:r>
            <w:r>
              <w:rPr>
                <w:noProof/>
                <w:webHidden/>
              </w:rPr>
              <w:fldChar w:fldCharType="end"/>
            </w:r>
            <w:r w:rsidRPr="003C6ED8">
              <w:rPr>
                <w:rStyle w:val="Hypertextovprepojenie"/>
                <w:noProof/>
              </w:rPr>
              <w:fldChar w:fldCharType="end"/>
            </w:r>
          </w:ins>
        </w:p>
        <w:p w14:paraId="366DA64B" w14:textId="490FA5A0" w:rsidR="00027DEA" w:rsidRDefault="00027DEA">
          <w:pPr>
            <w:pStyle w:val="Obsah2"/>
            <w:tabs>
              <w:tab w:val="left" w:pos="720"/>
              <w:tab w:val="right" w:leader="dot" w:pos="9062"/>
            </w:tabs>
            <w:rPr>
              <w:ins w:id="25" w:author="Autor"/>
              <w:rFonts w:asciiTheme="minorHAnsi" w:eastAsiaTheme="minorEastAsia" w:hAnsiTheme="minorHAnsi" w:cstheme="minorBidi"/>
              <w:noProof/>
              <w:sz w:val="22"/>
              <w:szCs w:val="22"/>
            </w:rPr>
          </w:pPr>
          <w:ins w:id="26" w:author="Autor">
            <w:r w:rsidRPr="003C6ED8">
              <w:rPr>
                <w:rStyle w:val="Hypertextovprepojenie"/>
                <w:noProof/>
              </w:rPr>
              <w:fldChar w:fldCharType="begin"/>
            </w:r>
            <w:r w:rsidRPr="003C6ED8">
              <w:rPr>
                <w:rStyle w:val="Hypertextovprepojenie"/>
                <w:noProof/>
              </w:rPr>
              <w:instrText xml:space="preserve"> </w:instrText>
            </w:r>
            <w:r>
              <w:rPr>
                <w:noProof/>
              </w:rPr>
              <w:instrText>HYPERLINK \l "_Toc38880625"</w:instrText>
            </w:r>
            <w:r w:rsidRPr="003C6ED8">
              <w:rPr>
                <w:rStyle w:val="Hypertextovprepojenie"/>
                <w:noProof/>
              </w:rPr>
              <w:instrText xml:space="preserve"> </w:instrText>
            </w:r>
            <w:r w:rsidRPr="003C6ED8">
              <w:rPr>
                <w:rStyle w:val="Hypertextovprepojenie"/>
                <w:noProof/>
              </w:rPr>
            </w:r>
            <w:r w:rsidRPr="003C6ED8">
              <w:rPr>
                <w:rStyle w:val="Hypertextovprepojenie"/>
                <w:noProof/>
              </w:rPr>
              <w:fldChar w:fldCharType="separate"/>
            </w:r>
            <w:r w:rsidRPr="003C6ED8">
              <w:rPr>
                <w:rStyle w:val="Hypertextovprepojenie"/>
                <w:noProof/>
              </w:rPr>
              <w:t>6</w:t>
            </w:r>
            <w:r>
              <w:rPr>
                <w:rFonts w:asciiTheme="minorHAnsi" w:eastAsiaTheme="minorEastAsia" w:hAnsiTheme="minorHAnsi" w:cstheme="minorBidi"/>
                <w:noProof/>
                <w:sz w:val="22"/>
                <w:szCs w:val="22"/>
              </w:rPr>
              <w:tab/>
            </w:r>
            <w:r w:rsidRPr="003C6ED8">
              <w:rPr>
                <w:rStyle w:val="Hypertextovprepojenie"/>
                <w:noProof/>
              </w:rPr>
              <w:t>Zistenia možného porušenia pravidiel ochrany hospodárskej súťaže v jednotlivých fázach kontroly verejného obstarávania</w:t>
            </w:r>
            <w:r>
              <w:rPr>
                <w:noProof/>
                <w:webHidden/>
              </w:rPr>
              <w:tab/>
            </w:r>
            <w:r>
              <w:rPr>
                <w:noProof/>
                <w:webHidden/>
              </w:rPr>
              <w:fldChar w:fldCharType="begin"/>
            </w:r>
            <w:r>
              <w:rPr>
                <w:noProof/>
                <w:webHidden/>
              </w:rPr>
              <w:instrText xml:space="preserve"> PAGEREF _Toc38880625 \h </w:instrText>
            </w:r>
            <w:r>
              <w:rPr>
                <w:noProof/>
                <w:webHidden/>
              </w:rPr>
            </w:r>
          </w:ins>
          <w:r>
            <w:rPr>
              <w:noProof/>
              <w:webHidden/>
            </w:rPr>
            <w:fldChar w:fldCharType="separate"/>
          </w:r>
          <w:ins w:id="27" w:author="Autor">
            <w:r>
              <w:rPr>
                <w:noProof/>
                <w:webHidden/>
              </w:rPr>
              <w:t>12</w:t>
            </w:r>
            <w:r>
              <w:rPr>
                <w:noProof/>
                <w:webHidden/>
              </w:rPr>
              <w:fldChar w:fldCharType="end"/>
            </w:r>
            <w:r w:rsidRPr="003C6ED8">
              <w:rPr>
                <w:rStyle w:val="Hypertextovprepojenie"/>
                <w:noProof/>
              </w:rPr>
              <w:fldChar w:fldCharType="end"/>
            </w:r>
          </w:ins>
        </w:p>
        <w:p w14:paraId="27916563" w14:textId="4E7DB7E5" w:rsidR="00027DEA" w:rsidRDefault="00027DEA">
          <w:pPr>
            <w:pStyle w:val="Obsah2"/>
            <w:tabs>
              <w:tab w:val="left" w:pos="720"/>
              <w:tab w:val="right" w:leader="dot" w:pos="9062"/>
            </w:tabs>
            <w:rPr>
              <w:ins w:id="28" w:author="Autor"/>
              <w:rFonts w:asciiTheme="minorHAnsi" w:eastAsiaTheme="minorEastAsia" w:hAnsiTheme="minorHAnsi" w:cstheme="minorBidi"/>
              <w:noProof/>
              <w:sz w:val="22"/>
              <w:szCs w:val="22"/>
            </w:rPr>
          </w:pPr>
          <w:ins w:id="29" w:author="Autor">
            <w:r w:rsidRPr="003C6ED8">
              <w:rPr>
                <w:rStyle w:val="Hypertextovprepojenie"/>
                <w:noProof/>
              </w:rPr>
              <w:fldChar w:fldCharType="begin"/>
            </w:r>
            <w:r w:rsidRPr="003C6ED8">
              <w:rPr>
                <w:rStyle w:val="Hypertextovprepojenie"/>
                <w:noProof/>
              </w:rPr>
              <w:instrText xml:space="preserve"> </w:instrText>
            </w:r>
            <w:r>
              <w:rPr>
                <w:noProof/>
              </w:rPr>
              <w:instrText>HYPERLINK \l "_Toc38880626"</w:instrText>
            </w:r>
            <w:r w:rsidRPr="003C6ED8">
              <w:rPr>
                <w:rStyle w:val="Hypertextovprepojenie"/>
                <w:noProof/>
              </w:rPr>
              <w:instrText xml:space="preserve"> </w:instrText>
            </w:r>
            <w:r w:rsidRPr="003C6ED8">
              <w:rPr>
                <w:rStyle w:val="Hypertextovprepojenie"/>
                <w:noProof/>
              </w:rPr>
            </w:r>
            <w:r w:rsidRPr="003C6ED8">
              <w:rPr>
                <w:rStyle w:val="Hypertextovprepojenie"/>
                <w:noProof/>
              </w:rPr>
              <w:fldChar w:fldCharType="separate"/>
            </w:r>
            <w:r w:rsidRPr="003C6ED8">
              <w:rPr>
                <w:rStyle w:val="Hypertextovprepojenie"/>
                <w:noProof/>
              </w:rPr>
              <w:t>7</w:t>
            </w:r>
            <w:r>
              <w:rPr>
                <w:rFonts w:asciiTheme="minorHAnsi" w:eastAsiaTheme="minorEastAsia" w:hAnsiTheme="minorHAnsi" w:cstheme="minorBidi"/>
                <w:noProof/>
                <w:sz w:val="22"/>
                <w:szCs w:val="22"/>
              </w:rPr>
              <w:tab/>
            </w:r>
            <w:r w:rsidRPr="003C6ED8">
              <w:rPr>
                <w:rStyle w:val="Hypertextovprepojenie"/>
                <w:noProof/>
              </w:rPr>
              <w:t>Sankcie</w:t>
            </w:r>
            <w:r>
              <w:rPr>
                <w:noProof/>
                <w:webHidden/>
              </w:rPr>
              <w:tab/>
            </w:r>
            <w:r>
              <w:rPr>
                <w:noProof/>
                <w:webHidden/>
              </w:rPr>
              <w:fldChar w:fldCharType="begin"/>
            </w:r>
            <w:r>
              <w:rPr>
                <w:noProof/>
                <w:webHidden/>
              </w:rPr>
              <w:instrText xml:space="preserve"> PAGEREF _Toc38880626 \h </w:instrText>
            </w:r>
            <w:r>
              <w:rPr>
                <w:noProof/>
                <w:webHidden/>
              </w:rPr>
            </w:r>
          </w:ins>
          <w:r>
            <w:rPr>
              <w:noProof/>
              <w:webHidden/>
            </w:rPr>
            <w:fldChar w:fldCharType="separate"/>
          </w:r>
          <w:ins w:id="30" w:author="Autor">
            <w:r>
              <w:rPr>
                <w:noProof/>
                <w:webHidden/>
              </w:rPr>
              <w:t>17</w:t>
            </w:r>
            <w:r>
              <w:rPr>
                <w:noProof/>
                <w:webHidden/>
              </w:rPr>
              <w:fldChar w:fldCharType="end"/>
            </w:r>
            <w:r w:rsidRPr="003C6ED8">
              <w:rPr>
                <w:rStyle w:val="Hypertextovprepojenie"/>
                <w:noProof/>
              </w:rPr>
              <w:fldChar w:fldCharType="end"/>
            </w:r>
          </w:ins>
        </w:p>
        <w:p w14:paraId="0FEB4E26" w14:textId="0E892038" w:rsidR="00027DEA" w:rsidRDefault="00027DEA">
          <w:pPr>
            <w:pStyle w:val="Obsah2"/>
            <w:tabs>
              <w:tab w:val="left" w:pos="720"/>
              <w:tab w:val="right" w:leader="dot" w:pos="9062"/>
            </w:tabs>
            <w:rPr>
              <w:ins w:id="31" w:author="Autor"/>
              <w:rFonts w:asciiTheme="minorHAnsi" w:eastAsiaTheme="minorEastAsia" w:hAnsiTheme="minorHAnsi" w:cstheme="minorBidi"/>
              <w:noProof/>
              <w:sz w:val="22"/>
              <w:szCs w:val="22"/>
            </w:rPr>
          </w:pPr>
          <w:ins w:id="32" w:author="Autor">
            <w:r w:rsidRPr="003C6ED8">
              <w:rPr>
                <w:rStyle w:val="Hypertextovprepojenie"/>
                <w:noProof/>
              </w:rPr>
              <w:fldChar w:fldCharType="begin"/>
            </w:r>
            <w:r w:rsidRPr="003C6ED8">
              <w:rPr>
                <w:rStyle w:val="Hypertextovprepojenie"/>
                <w:noProof/>
              </w:rPr>
              <w:instrText xml:space="preserve"> </w:instrText>
            </w:r>
            <w:r>
              <w:rPr>
                <w:noProof/>
              </w:rPr>
              <w:instrText>HYPERLINK \l "_Toc38880627"</w:instrText>
            </w:r>
            <w:r w:rsidRPr="003C6ED8">
              <w:rPr>
                <w:rStyle w:val="Hypertextovprepojenie"/>
                <w:noProof/>
              </w:rPr>
              <w:instrText xml:space="preserve"> </w:instrText>
            </w:r>
            <w:r w:rsidRPr="003C6ED8">
              <w:rPr>
                <w:rStyle w:val="Hypertextovprepojenie"/>
                <w:noProof/>
              </w:rPr>
            </w:r>
            <w:r w:rsidRPr="003C6ED8">
              <w:rPr>
                <w:rStyle w:val="Hypertextovprepojenie"/>
                <w:noProof/>
              </w:rPr>
              <w:fldChar w:fldCharType="separate"/>
            </w:r>
            <w:r w:rsidRPr="003C6ED8">
              <w:rPr>
                <w:rStyle w:val="Hypertextovprepojenie"/>
                <w:noProof/>
              </w:rPr>
              <w:t>8</w:t>
            </w:r>
            <w:r>
              <w:rPr>
                <w:rFonts w:asciiTheme="minorHAnsi" w:eastAsiaTheme="minorEastAsia" w:hAnsiTheme="minorHAnsi" w:cstheme="minorBidi"/>
                <w:noProof/>
                <w:sz w:val="22"/>
                <w:szCs w:val="22"/>
              </w:rPr>
              <w:tab/>
            </w:r>
            <w:r w:rsidRPr="003C6ED8">
              <w:rPr>
                <w:rStyle w:val="Hypertextovprepojenie"/>
                <w:noProof/>
              </w:rPr>
              <w:t>Zoznam príloh</w:t>
            </w:r>
            <w:r>
              <w:rPr>
                <w:noProof/>
                <w:webHidden/>
              </w:rPr>
              <w:tab/>
            </w:r>
            <w:r>
              <w:rPr>
                <w:noProof/>
                <w:webHidden/>
              </w:rPr>
              <w:fldChar w:fldCharType="begin"/>
            </w:r>
            <w:r>
              <w:rPr>
                <w:noProof/>
                <w:webHidden/>
              </w:rPr>
              <w:instrText xml:space="preserve"> PAGEREF _Toc38880627 \h </w:instrText>
            </w:r>
            <w:r>
              <w:rPr>
                <w:noProof/>
                <w:webHidden/>
              </w:rPr>
            </w:r>
          </w:ins>
          <w:r>
            <w:rPr>
              <w:noProof/>
              <w:webHidden/>
            </w:rPr>
            <w:fldChar w:fldCharType="separate"/>
          </w:r>
          <w:ins w:id="33" w:author="Autor">
            <w:r>
              <w:rPr>
                <w:noProof/>
                <w:webHidden/>
              </w:rPr>
              <w:t>17</w:t>
            </w:r>
            <w:r>
              <w:rPr>
                <w:noProof/>
                <w:webHidden/>
              </w:rPr>
              <w:fldChar w:fldCharType="end"/>
            </w:r>
            <w:r w:rsidRPr="003C6ED8">
              <w:rPr>
                <w:rStyle w:val="Hypertextovprepojenie"/>
                <w:noProof/>
              </w:rPr>
              <w:fldChar w:fldCharType="end"/>
            </w:r>
          </w:ins>
        </w:p>
        <w:p w14:paraId="1C862DF4" w14:textId="212B682E" w:rsidR="00941F0D" w:rsidDel="00027DEA" w:rsidRDefault="00941F0D">
          <w:pPr>
            <w:pStyle w:val="Obsah2"/>
            <w:tabs>
              <w:tab w:val="left" w:pos="720"/>
              <w:tab w:val="right" w:leader="dot" w:pos="9062"/>
            </w:tabs>
            <w:rPr>
              <w:ins w:id="34" w:author="Autor"/>
              <w:del w:id="35" w:author="Autor"/>
              <w:rFonts w:asciiTheme="minorHAnsi" w:eastAsiaTheme="minorEastAsia" w:hAnsiTheme="minorHAnsi" w:cstheme="minorBidi"/>
              <w:noProof/>
              <w:sz w:val="22"/>
              <w:szCs w:val="22"/>
            </w:rPr>
          </w:pPr>
          <w:ins w:id="36" w:author="Autor">
            <w:del w:id="37" w:author="Autor">
              <w:r w:rsidRPr="00027DEA" w:rsidDel="00027DEA">
                <w:rPr>
                  <w:rStyle w:val="Hypertextovprepojenie"/>
                  <w:noProof/>
                </w:rPr>
                <w:delText>1</w:delText>
              </w:r>
              <w:r w:rsidDel="00027DEA">
                <w:rPr>
                  <w:rFonts w:asciiTheme="minorHAnsi" w:eastAsiaTheme="minorEastAsia" w:hAnsiTheme="minorHAnsi" w:cstheme="minorBidi"/>
                  <w:noProof/>
                  <w:sz w:val="22"/>
                  <w:szCs w:val="22"/>
                </w:rPr>
                <w:tab/>
              </w:r>
              <w:r w:rsidRPr="00027DEA" w:rsidDel="00027DEA">
                <w:rPr>
                  <w:rStyle w:val="Hypertextovprepojenie"/>
                  <w:noProof/>
                </w:rPr>
                <w:delText>Úvod</w:delText>
              </w:r>
              <w:r w:rsidDel="00027DEA">
                <w:rPr>
                  <w:noProof/>
                  <w:webHidden/>
                </w:rPr>
                <w:tab/>
                <w:delText>1</w:delText>
              </w:r>
            </w:del>
          </w:ins>
        </w:p>
        <w:p w14:paraId="629D98FE" w14:textId="779619A2" w:rsidR="00941F0D" w:rsidDel="00027DEA" w:rsidRDefault="00941F0D">
          <w:pPr>
            <w:pStyle w:val="Obsah2"/>
            <w:tabs>
              <w:tab w:val="left" w:pos="720"/>
              <w:tab w:val="right" w:leader="dot" w:pos="9062"/>
            </w:tabs>
            <w:rPr>
              <w:ins w:id="38" w:author="Autor"/>
              <w:del w:id="39" w:author="Autor"/>
              <w:rFonts w:asciiTheme="minorHAnsi" w:eastAsiaTheme="minorEastAsia" w:hAnsiTheme="minorHAnsi" w:cstheme="minorBidi"/>
              <w:noProof/>
              <w:sz w:val="22"/>
              <w:szCs w:val="22"/>
            </w:rPr>
          </w:pPr>
          <w:ins w:id="40" w:author="Autor">
            <w:del w:id="41" w:author="Autor">
              <w:r w:rsidRPr="00027DEA" w:rsidDel="00027DEA">
                <w:rPr>
                  <w:rStyle w:val="Hypertextovprepojenie"/>
                  <w:noProof/>
                </w:rPr>
                <w:delText>2</w:delText>
              </w:r>
              <w:r w:rsidDel="00027DEA">
                <w:rPr>
                  <w:rFonts w:asciiTheme="minorHAnsi" w:eastAsiaTheme="minorEastAsia" w:hAnsiTheme="minorHAnsi" w:cstheme="minorBidi"/>
                  <w:noProof/>
                  <w:sz w:val="22"/>
                  <w:szCs w:val="22"/>
                </w:rPr>
                <w:tab/>
              </w:r>
              <w:r w:rsidRPr="00027DEA" w:rsidDel="00027DEA">
                <w:rPr>
                  <w:rStyle w:val="Hypertextovprepojenie"/>
                  <w:noProof/>
                </w:rPr>
                <w:delText>Rozsah spolupráce – horizontálne dohody obmedzujúce hospodársku súťaž</w:delText>
              </w:r>
              <w:r w:rsidDel="00027DEA">
                <w:rPr>
                  <w:noProof/>
                  <w:webHidden/>
                </w:rPr>
                <w:tab/>
                <w:delText>2</w:delText>
              </w:r>
            </w:del>
          </w:ins>
        </w:p>
        <w:p w14:paraId="530340AF" w14:textId="014340E7" w:rsidR="00941F0D" w:rsidDel="00027DEA" w:rsidRDefault="00941F0D">
          <w:pPr>
            <w:pStyle w:val="Obsah2"/>
            <w:tabs>
              <w:tab w:val="left" w:pos="720"/>
              <w:tab w:val="right" w:leader="dot" w:pos="9062"/>
            </w:tabs>
            <w:rPr>
              <w:ins w:id="42" w:author="Autor"/>
              <w:del w:id="43" w:author="Autor"/>
              <w:rFonts w:asciiTheme="minorHAnsi" w:eastAsiaTheme="minorEastAsia" w:hAnsiTheme="minorHAnsi" w:cstheme="minorBidi"/>
              <w:noProof/>
              <w:sz w:val="22"/>
              <w:szCs w:val="22"/>
            </w:rPr>
          </w:pPr>
          <w:ins w:id="44" w:author="Autor">
            <w:del w:id="45" w:author="Autor">
              <w:r w:rsidRPr="00027DEA" w:rsidDel="00027DEA">
                <w:rPr>
                  <w:rStyle w:val="Hypertextovprepojenie"/>
                  <w:noProof/>
                </w:rPr>
                <w:delText>3</w:delText>
              </w:r>
              <w:r w:rsidDel="00027DEA">
                <w:rPr>
                  <w:rFonts w:asciiTheme="minorHAnsi" w:eastAsiaTheme="minorEastAsia" w:hAnsiTheme="minorHAnsi" w:cstheme="minorBidi"/>
                  <w:noProof/>
                  <w:sz w:val="22"/>
                  <w:szCs w:val="22"/>
                </w:rPr>
                <w:tab/>
              </w:r>
              <w:r w:rsidRPr="00027DEA" w:rsidDel="00027DEA">
                <w:rPr>
                  <w:rStyle w:val="Hypertextovprepojenie"/>
                  <w:noProof/>
                </w:rPr>
                <w:delText>Formy spolupráce – všeobecné pravidlá</w:delText>
              </w:r>
              <w:r w:rsidDel="00027DEA">
                <w:rPr>
                  <w:noProof/>
                  <w:webHidden/>
                </w:rPr>
                <w:tab/>
                <w:delText>3</w:delText>
              </w:r>
            </w:del>
          </w:ins>
        </w:p>
        <w:p w14:paraId="3ED54F71" w14:textId="68C8C169" w:rsidR="00941F0D" w:rsidDel="00027DEA" w:rsidRDefault="00941F0D">
          <w:pPr>
            <w:pStyle w:val="Obsah2"/>
            <w:tabs>
              <w:tab w:val="left" w:pos="720"/>
              <w:tab w:val="right" w:leader="dot" w:pos="9062"/>
            </w:tabs>
            <w:rPr>
              <w:ins w:id="46" w:author="Autor"/>
              <w:del w:id="47" w:author="Autor"/>
              <w:rFonts w:asciiTheme="minorHAnsi" w:eastAsiaTheme="minorEastAsia" w:hAnsiTheme="minorHAnsi" w:cstheme="minorBidi"/>
              <w:noProof/>
              <w:sz w:val="22"/>
              <w:szCs w:val="22"/>
            </w:rPr>
          </w:pPr>
          <w:ins w:id="48" w:author="Autor">
            <w:del w:id="49" w:author="Autor">
              <w:r w:rsidRPr="00027DEA" w:rsidDel="00027DEA">
                <w:rPr>
                  <w:rStyle w:val="Hypertextovprepojenie"/>
                  <w:noProof/>
                </w:rPr>
                <w:delText>4</w:delText>
              </w:r>
              <w:r w:rsidDel="00027DEA">
                <w:rPr>
                  <w:rFonts w:asciiTheme="minorHAnsi" w:eastAsiaTheme="minorEastAsia" w:hAnsiTheme="minorHAnsi" w:cstheme="minorBidi"/>
                  <w:noProof/>
                  <w:sz w:val="22"/>
                  <w:szCs w:val="22"/>
                </w:rPr>
                <w:tab/>
              </w:r>
              <w:r w:rsidRPr="00027DEA" w:rsidDel="00027DEA">
                <w:rPr>
                  <w:rStyle w:val="Hypertextovprepojenie"/>
                  <w:noProof/>
                </w:rPr>
                <w:delText>Rizikové indikátory/oboznámenie sa s rizikovými indikátormi a ich vyhodnocovanie</w:delText>
              </w:r>
              <w:r w:rsidDel="00027DEA">
                <w:rPr>
                  <w:noProof/>
                  <w:webHidden/>
                </w:rPr>
                <w:tab/>
                <w:delText>7</w:delText>
              </w:r>
            </w:del>
          </w:ins>
        </w:p>
        <w:p w14:paraId="18558209" w14:textId="771D5223" w:rsidR="00941F0D" w:rsidDel="00027DEA" w:rsidRDefault="00941F0D">
          <w:pPr>
            <w:pStyle w:val="Obsah2"/>
            <w:tabs>
              <w:tab w:val="left" w:pos="720"/>
              <w:tab w:val="right" w:leader="dot" w:pos="9062"/>
            </w:tabs>
            <w:rPr>
              <w:ins w:id="50" w:author="Autor"/>
              <w:del w:id="51" w:author="Autor"/>
              <w:rFonts w:asciiTheme="minorHAnsi" w:eastAsiaTheme="minorEastAsia" w:hAnsiTheme="minorHAnsi" w:cstheme="minorBidi"/>
              <w:noProof/>
              <w:sz w:val="22"/>
              <w:szCs w:val="22"/>
            </w:rPr>
          </w:pPr>
          <w:ins w:id="52" w:author="Autor">
            <w:del w:id="53" w:author="Autor">
              <w:r w:rsidRPr="00027DEA" w:rsidDel="00027DEA">
                <w:rPr>
                  <w:rStyle w:val="Hypertextovprepojenie"/>
                  <w:noProof/>
                </w:rPr>
                <w:delText>5</w:delText>
              </w:r>
              <w:r w:rsidDel="00027DEA">
                <w:rPr>
                  <w:rFonts w:asciiTheme="minorHAnsi" w:eastAsiaTheme="minorEastAsia" w:hAnsiTheme="minorHAnsi" w:cstheme="minorBidi"/>
                  <w:noProof/>
                  <w:sz w:val="22"/>
                  <w:szCs w:val="22"/>
                </w:rPr>
                <w:tab/>
              </w:r>
              <w:r w:rsidRPr="00027DEA" w:rsidDel="00027DEA">
                <w:rPr>
                  <w:rStyle w:val="Hypertextovprepojenie"/>
                  <w:noProof/>
                </w:rPr>
                <w:delText>Vylúčenie uchádzača za dôvodné podozrenie, že uchádzač alebo záujemca uzavrel dohodu narušujúcu hospodársku súťaž</w:delText>
              </w:r>
              <w:r w:rsidDel="00027DEA">
                <w:rPr>
                  <w:noProof/>
                  <w:webHidden/>
                </w:rPr>
                <w:tab/>
                <w:delText>12</w:delText>
              </w:r>
            </w:del>
          </w:ins>
        </w:p>
        <w:p w14:paraId="236A60E6" w14:textId="299A7ACB" w:rsidR="00941F0D" w:rsidDel="00027DEA" w:rsidRDefault="00941F0D">
          <w:pPr>
            <w:pStyle w:val="Obsah2"/>
            <w:tabs>
              <w:tab w:val="left" w:pos="720"/>
              <w:tab w:val="right" w:leader="dot" w:pos="9062"/>
            </w:tabs>
            <w:rPr>
              <w:ins w:id="54" w:author="Autor"/>
              <w:del w:id="55" w:author="Autor"/>
              <w:rFonts w:asciiTheme="minorHAnsi" w:eastAsiaTheme="minorEastAsia" w:hAnsiTheme="minorHAnsi" w:cstheme="minorBidi"/>
              <w:noProof/>
              <w:sz w:val="22"/>
              <w:szCs w:val="22"/>
            </w:rPr>
          </w:pPr>
          <w:ins w:id="56" w:author="Autor">
            <w:del w:id="57" w:author="Autor">
              <w:r w:rsidRPr="00027DEA" w:rsidDel="00027DEA">
                <w:rPr>
                  <w:rStyle w:val="Hypertextovprepojenie"/>
                  <w:noProof/>
                </w:rPr>
                <w:delText>6</w:delText>
              </w:r>
              <w:r w:rsidDel="00027DEA">
                <w:rPr>
                  <w:rFonts w:asciiTheme="minorHAnsi" w:eastAsiaTheme="minorEastAsia" w:hAnsiTheme="minorHAnsi" w:cstheme="minorBidi"/>
                  <w:noProof/>
                  <w:sz w:val="22"/>
                  <w:szCs w:val="22"/>
                </w:rPr>
                <w:tab/>
              </w:r>
              <w:r w:rsidRPr="00027DEA" w:rsidDel="00027DEA">
                <w:rPr>
                  <w:rStyle w:val="Hypertextovprepojenie"/>
                  <w:noProof/>
                </w:rPr>
                <w:delText>Zistenia možného porušenia pravidiel ochrany hospodárskej súťaže v jednotlivých fázach kontroly verejného obstarávania</w:delText>
              </w:r>
              <w:r w:rsidDel="00027DEA">
                <w:rPr>
                  <w:noProof/>
                  <w:webHidden/>
                </w:rPr>
                <w:tab/>
                <w:delText>12</w:delText>
              </w:r>
            </w:del>
          </w:ins>
        </w:p>
        <w:p w14:paraId="431411ED" w14:textId="45094068" w:rsidR="00941F0D" w:rsidDel="00027DEA" w:rsidRDefault="00941F0D">
          <w:pPr>
            <w:pStyle w:val="Obsah2"/>
            <w:tabs>
              <w:tab w:val="left" w:pos="720"/>
              <w:tab w:val="right" w:leader="dot" w:pos="9062"/>
            </w:tabs>
            <w:rPr>
              <w:ins w:id="58" w:author="Autor"/>
              <w:del w:id="59" w:author="Autor"/>
              <w:rFonts w:asciiTheme="minorHAnsi" w:eastAsiaTheme="minorEastAsia" w:hAnsiTheme="minorHAnsi" w:cstheme="minorBidi"/>
              <w:noProof/>
              <w:sz w:val="22"/>
              <w:szCs w:val="22"/>
            </w:rPr>
          </w:pPr>
          <w:ins w:id="60" w:author="Autor">
            <w:del w:id="61" w:author="Autor">
              <w:r w:rsidRPr="00027DEA" w:rsidDel="00027DEA">
                <w:rPr>
                  <w:rStyle w:val="Hypertextovprepojenie"/>
                  <w:noProof/>
                </w:rPr>
                <w:delText>7</w:delText>
              </w:r>
              <w:r w:rsidDel="00027DEA">
                <w:rPr>
                  <w:rFonts w:asciiTheme="minorHAnsi" w:eastAsiaTheme="minorEastAsia" w:hAnsiTheme="minorHAnsi" w:cstheme="minorBidi"/>
                  <w:noProof/>
                  <w:sz w:val="22"/>
                  <w:szCs w:val="22"/>
                </w:rPr>
                <w:tab/>
              </w:r>
              <w:r w:rsidRPr="00027DEA" w:rsidDel="00027DEA">
                <w:rPr>
                  <w:rStyle w:val="Hypertextovprepojenie"/>
                  <w:noProof/>
                </w:rPr>
                <w:delText>Sankcie</w:delText>
              </w:r>
              <w:r w:rsidDel="00027DEA">
                <w:rPr>
                  <w:noProof/>
                  <w:webHidden/>
                </w:rPr>
                <w:tab/>
                <w:delText>17</w:delText>
              </w:r>
            </w:del>
          </w:ins>
        </w:p>
        <w:p w14:paraId="740077AD" w14:textId="5771DF2D" w:rsidR="00941F0D" w:rsidDel="00027DEA" w:rsidRDefault="00941F0D">
          <w:pPr>
            <w:pStyle w:val="Obsah2"/>
            <w:tabs>
              <w:tab w:val="left" w:pos="720"/>
              <w:tab w:val="right" w:leader="dot" w:pos="9062"/>
            </w:tabs>
            <w:rPr>
              <w:ins w:id="62" w:author="Autor"/>
              <w:del w:id="63" w:author="Autor"/>
              <w:rFonts w:asciiTheme="minorHAnsi" w:eastAsiaTheme="minorEastAsia" w:hAnsiTheme="minorHAnsi" w:cstheme="minorBidi"/>
              <w:noProof/>
              <w:sz w:val="22"/>
              <w:szCs w:val="22"/>
            </w:rPr>
          </w:pPr>
          <w:ins w:id="64" w:author="Autor">
            <w:del w:id="65" w:author="Autor">
              <w:r w:rsidRPr="00027DEA" w:rsidDel="00027DEA">
                <w:rPr>
                  <w:rStyle w:val="Hypertextovprepojenie"/>
                  <w:noProof/>
                </w:rPr>
                <w:delText>8</w:delText>
              </w:r>
              <w:r w:rsidDel="00027DEA">
                <w:rPr>
                  <w:rFonts w:asciiTheme="minorHAnsi" w:eastAsiaTheme="minorEastAsia" w:hAnsiTheme="minorHAnsi" w:cstheme="minorBidi"/>
                  <w:noProof/>
                  <w:sz w:val="22"/>
                  <w:szCs w:val="22"/>
                </w:rPr>
                <w:tab/>
              </w:r>
              <w:r w:rsidRPr="00027DEA" w:rsidDel="00027DEA">
                <w:rPr>
                  <w:rStyle w:val="Hypertextovprepojenie"/>
                  <w:noProof/>
                </w:rPr>
                <w:delText>Zoznam príloh</w:delText>
              </w:r>
              <w:r w:rsidDel="00027DEA">
                <w:rPr>
                  <w:noProof/>
                  <w:webHidden/>
                </w:rPr>
                <w:tab/>
                <w:delText>17</w:delText>
              </w:r>
            </w:del>
          </w:ins>
        </w:p>
        <w:p w14:paraId="4AD4C810" w14:textId="122E7D36" w:rsidR="00544534" w:rsidDel="00027DEA" w:rsidRDefault="00544534">
          <w:pPr>
            <w:pStyle w:val="Obsah2"/>
            <w:tabs>
              <w:tab w:val="left" w:pos="720"/>
              <w:tab w:val="right" w:leader="dot" w:pos="9062"/>
            </w:tabs>
            <w:rPr>
              <w:ins w:id="66" w:author="Autor"/>
              <w:del w:id="67" w:author="Autor"/>
              <w:rFonts w:asciiTheme="minorHAnsi" w:eastAsiaTheme="minorEastAsia" w:hAnsiTheme="minorHAnsi" w:cstheme="minorBidi"/>
              <w:noProof/>
              <w:sz w:val="22"/>
              <w:szCs w:val="22"/>
            </w:rPr>
          </w:pPr>
          <w:ins w:id="68" w:author="Autor">
            <w:del w:id="69" w:author="Autor">
              <w:r w:rsidRPr="00941F0D" w:rsidDel="00027DEA">
                <w:rPr>
                  <w:rStyle w:val="Hypertextovprepojenie"/>
                  <w:noProof/>
                </w:rPr>
                <w:delText>1</w:delText>
              </w:r>
              <w:r w:rsidDel="00027DEA">
                <w:rPr>
                  <w:rFonts w:asciiTheme="minorHAnsi" w:eastAsiaTheme="minorEastAsia" w:hAnsiTheme="minorHAnsi" w:cstheme="minorBidi"/>
                  <w:noProof/>
                  <w:sz w:val="22"/>
                  <w:szCs w:val="22"/>
                </w:rPr>
                <w:tab/>
              </w:r>
              <w:r w:rsidRPr="00941F0D" w:rsidDel="00027DEA">
                <w:rPr>
                  <w:rStyle w:val="Hypertextovprepojenie"/>
                  <w:noProof/>
                </w:rPr>
                <w:delText>Úvod</w:delText>
              </w:r>
              <w:r w:rsidDel="00027DEA">
                <w:rPr>
                  <w:noProof/>
                  <w:webHidden/>
                </w:rPr>
                <w:tab/>
                <w:delText>1</w:delText>
              </w:r>
            </w:del>
          </w:ins>
        </w:p>
        <w:p w14:paraId="600BF4B0" w14:textId="08B433B8" w:rsidR="00544534" w:rsidDel="00027DEA" w:rsidRDefault="00544534">
          <w:pPr>
            <w:pStyle w:val="Obsah2"/>
            <w:tabs>
              <w:tab w:val="left" w:pos="720"/>
              <w:tab w:val="right" w:leader="dot" w:pos="9062"/>
            </w:tabs>
            <w:rPr>
              <w:ins w:id="70" w:author="Autor"/>
              <w:del w:id="71" w:author="Autor"/>
              <w:rFonts w:asciiTheme="minorHAnsi" w:eastAsiaTheme="minorEastAsia" w:hAnsiTheme="minorHAnsi" w:cstheme="minorBidi"/>
              <w:noProof/>
              <w:sz w:val="22"/>
              <w:szCs w:val="22"/>
            </w:rPr>
          </w:pPr>
          <w:ins w:id="72" w:author="Autor">
            <w:del w:id="73" w:author="Autor">
              <w:r w:rsidRPr="00941F0D" w:rsidDel="00027DEA">
                <w:rPr>
                  <w:rStyle w:val="Hypertextovprepojenie"/>
                  <w:noProof/>
                </w:rPr>
                <w:delText>2</w:delText>
              </w:r>
              <w:r w:rsidDel="00027DEA">
                <w:rPr>
                  <w:rFonts w:asciiTheme="minorHAnsi" w:eastAsiaTheme="minorEastAsia" w:hAnsiTheme="minorHAnsi" w:cstheme="minorBidi"/>
                  <w:noProof/>
                  <w:sz w:val="22"/>
                  <w:szCs w:val="22"/>
                </w:rPr>
                <w:tab/>
              </w:r>
              <w:r w:rsidRPr="00941F0D" w:rsidDel="00027DEA">
                <w:rPr>
                  <w:rStyle w:val="Hypertextovprepojenie"/>
                  <w:noProof/>
                </w:rPr>
                <w:delText>Rozsah spolupráce – horizontálne dohody obmedzujúce hospodársku súťaž</w:delText>
              </w:r>
              <w:r w:rsidDel="00027DEA">
                <w:rPr>
                  <w:noProof/>
                  <w:webHidden/>
                </w:rPr>
                <w:tab/>
                <w:delText>2</w:delText>
              </w:r>
            </w:del>
          </w:ins>
        </w:p>
        <w:p w14:paraId="45B6ECD6" w14:textId="4AE04756" w:rsidR="00544534" w:rsidDel="00027DEA" w:rsidRDefault="00544534">
          <w:pPr>
            <w:pStyle w:val="Obsah2"/>
            <w:tabs>
              <w:tab w:val="left" w:pos="720"/>
              <w:tab w:val="right" w:leader="dot" w:pos="9062"/>
            </w:tabs>
            <w:rPr>
              <w:ins w:id="74" w:author="Autor"/>
              <w:del w:id="75" w:author="Autor"/>
              <w:rFonts w:asciiTheme="minorHAnsi" w:eastAsiaTheme="minorEastAsia" w:hAnsiTheme="minorHAnsi" w:cstheme="minorBidi"/>
              <w:noProof/>
              <w:sz w:val="22"/>
              <w:szCs w:val="22"/>
            </w:rPr>
          </w:pPr>
          <w:ins w:id="76" w:author="Autor">
            <w:del w:id="77" w:author="Autor">
              <w:r w:rsidRPr="00941F0D" w:rsidDel="00027DEA">
                <w:rPr>
                  <w:rStyle w:val="Hypertextovprepojenie"/>
                  <w:noProof/>
                </w:rPr>
                <w:delText>3</w:delText>
              </w:r>
              <w:r w:rsidDel="00027DEA">
                <w:rPr>
                  <w:rFonts w:asciiTheme="minorHAnsi" w:eastAsiaTheme="minorEastAsia" w:hAnsiTheme="minorHAnsi" w:cstheme="minorBidi"/>
                  <w:noProof/>
                  <w:sz w:val="22"/>
                  <w:szCs w:val="22"/>
                </w:rPr>
                <w:tab/>
              </w:r>
              <w:r w:rsidRPr="00941F0D" w:rsidDel="00027DEA">
                <w:rPr>
                  <w:rStyle w:val="Hypertextovprepojenie"/>
                  <w:noProof/>
                </w:rPr>
                <w:delText>Formy spolupráce – všeobecné pravidlá</w:delText>
              </w:r>
              <w:r w:rsidDel="00027DEA">
                <w:rPr>
                  <w:noProof/>
                  <w:webHidden/>
                </w:rPr>
                <w:tab/>
                <w:delText>3</w:delText>
              </w:r>
            </w:del>
          </w:ins>
        </w:p>
        <w:p w14:paraId="15A8B2F9" w14:textId="4E890123" w:rsidR="00544534" w:rsidDel="00027DEA" w:rsidRDefault="00544534">
          <w:pPr>
            <w:pStyle w:val="Obsah2"/>
            <w:tabs>
              <w:tab w:val="left" w:pos="720"/>
              <w:tab w:val="right" w:leader="dot" w:pos="9062"/>
            </w:tabs>
            <w:rPr>
              <w:ins w:id="78" w:author="Autor"/>
              <w:del w:id="79" w:author="Autor"/>
              <w:rFonts w:asciiTheme="minorHAnsi" w:eastAsiaTheme="minorEastAsia" w:hAnsiTheme="minorHAnsi" w:cstheme="minorBidi"/>
              <w:noProof/>
              <w:sz w:val="22"/>
              <w:szCs w:val="22"/>
            </w:rPr>
          </w:pPr>
          <w:ins w:id="80" w:author="Autor">
            <w:del w:id="81" w:author="Autor">
              <w:r w:rsidRPr="00941F0D" w:rsidDel="00027DEA">
                <w:rPr>
                  <w:rStyle w:val="Hypertextovprepojenie"/>
                  <w:noProof/>
                </w:rPr>
                <w:delText>4</w:delText>
              </w:r>
              <w:r w:rsidDel="00027DEA">
                <w:rPr>
                  <w:rFonts w:asciiTheme="minorHAnsi" w:eastAsiaTheme="minorEastAsia" w:hAnsiTheme="minorHAnsi" w:cstheme="minorBidi"/>
                  <w:noProof/>
                  <w:sz w:val="22"/>
                  <w:szCs w:val="22"/>
                </w:rPr>
                <w:tab/>
              </w:r>
              <w:r w:rsidRPr="00941F0D" w:rsidDel="00027DEA">
                <w:rPr>
                  <w:rStyle w:val="Hypertextovprepojenie"/>
                  <w:noProof/>
                </w:rPr>
                <w:delText>Rizikové indikátory/oboznámenie sa s rizikovými indikátormi a ich vyhodnocovanie</w:delText>
              </w:r>
              <w:r w:rsidDel="00027DEA">
                <w:rPr>
                  <w:noProof/>
                  <w:webHidden/>
                </w:rPr>
                <w:tab/>
                <w:delText>7</w:delText>
              </w:r>
            </w:del>
          </w:ins>
        </w:p>
        <w:p w14:paraId="03E6BD26" w14:textId="5CE1CEF5" w:rsidR="00544534" w:rsidDel="00027DEA" w:rsidRDefault="00544534">
          <w:pPr>
            <w:pStyle w:val="Obsah2"/>
            <w:tabs>
              <w:tab w:val="left" w:pos="720"/>
              <w:tab w:val="right" w:leader="dot" w:pos="9062"/>
            </w:tabs>
            <w:rPr>
              <w:ins w:id="82" w:author="Autor"/>
              <w:del w:id="83" w:author="Autor"/>
              <w:rFonts w:asciiTheme="minorHAnsi" w:eastAsiaTheme="minorEastAsia" w:hAnsiTheme="minorHAnsi" w:cstheme="minorBidi"/>
              <w:noProof/>
              <w:sz w:val="22"/>
              <w:szCs w:val="22"/>
            </w:rPr>
          </w:pPr>
          <w:ins w:id="84" w:author="Autor">
            <w:del w:id="85" w:author="Autor">
              <w:r w:rsidRPr="00941F0D" w:rsidDel="00027DEA">
                <w:rPr>
                  <w:rStyle w:val="Hypertextovprepojenie"/>
                  <w:noProof/>
                </w:rPr>
                <w:delText>5</w:delText>
              </w:r>
              <w:r w:rsidDel="00027DEA">
                <w:rPr>
                  <w:rFonts w:asciiTheme="minorHAnsi" w:eastAsiaTheme="minorEastAsia" w:hAnsiTheme="minorHAnsi" w:cstheme="minorBidi"/>
                  <w:noProof/>
                  <w:sz w:val="22"/>
                  <w:szCs w:val="22"/>
                </w:rPr>
                <w:tab/>
              </w:r>
              <w:r w:rsidRPr="00941F0D" w:rsidDel="00027DEA">
                <w:rPr>
                  <w:rStyle w:val="Hypertextovprepojenie"/>
                  <w:noProof/>
                </w:rPr>
                <w:delText>Vylúčenie uchádzača za dôvodné podozrenie, že uchádzač alebo záujemca uzavrel dohodu narušujúcu hospodársku súťaž</w:delText>
              </w:r>
              <w:r w:rsidDel="00027DEA">
                <w:rPr>
                  <w:noProof/>
                  <w:webHidden/>
                </w:rPr>
                <w:tab/>
                <w:delText>12</w:delText>
              </w:r>
            </w:del>
          </w:ins>
        </w:p>
        <w:p w14:paraId="45F3013E" w14:textId="5275C675" w:rsidR="00544534" w:rsidDel="00027DEA" w:rsidRDefault="00544534">
          <w:pPr>
            <w:pStyle w:val="Obsah2"/>
            <w:tabs>
              <w:tab w:val="left" w:pos="720"/>
              <w:tab w:val="right" w:leader="dot" w:pos="9062"/>
            </w:tabs>
            <w:rPr>
              <w:ins w:id="86" w:author="Autor"/>
              <w:del w:id="87" w:author="Autor"/>
              <w:rFonts w:asciiTheme="minorHAnsi" w:eastAsiaTheme="minorEastAsia" w:hAnsiTheme="minorHAnsi" w:cstheme="minorBidi"/>
              <w:noProof/>
              <w:sz w:val="22"/>
              <w:szCs w:val="22"/>
            </w:rPr>
          </w:pPr>
          <w:ins w:id="88" w:author="Autor">
            <w:del w:id="89" w:author="Autor">
              <w:r w:rsidRPr="00941F0D" w:rsidDel="00027DEA">
                <w:rPr>
                  <w:rStyle w:val="Hypertextovprepojenie"/>
                  <w:noProof/>
                </w:rPr>
                <w:delText>6</w:delText>
              </w:r>
              <w:r w:rsidDel="00027DEA">
                <w:rPr>
                  <w:rFonts w:asciiTheme="minorHAnsi" w:eastAsiaTheme="minorEastAsia" w:hAnsiTheme="minorHAnsi" w:cstheme="minorBidi"/>
                  <w:noProof/>
                  <w:sz w:val="22"/>
                  <w:szCs w:val="22"/>
                </w:rPr>
                <w:tab/>
              </w:r>
              <w:r w:rsidRPr="00941F0D" w:rsidDel="00027DEA">
                <w:rPr>
                  <w:rStyle w:val="Hypertextovprepojenie"/>
                  <w:noProof/>
                </w:rPr>
                <w:delText>Zistenia možného porušenia pravidiel ochrany hospodárskej súťaže v jednotlivých fázach kontroly verejného obstarávania</w:delText>
              </w:r>
              <w:r w:rsidDel="00027DEA">
                <w:rPr>
                  <w:noProof/>
                  <w:webHidden/>
                </w:rPr>
                <w:tab/>
                <w:delText>12</w:delText>
              </w:r>
            </w:del>
          </w:ins>
        </w:p>
        <w:p w14:paraId="16838855" w14:textId="256E8599" w:rsidR="00544534" w:rsidDel="00027DEA" w:rsidRDefault="00544534">
          <w:pPr>
            <w:pStyle w:val="Obsah2"/>
            <w:tabs>
              <w:tab w:val="left" w:pos="720"/>
              <w:tab w:val="right" w:leader="dot" w:pos="9062"/>
            </w:tabs>
            <w:rPr>
              <w:ins w:id="90" w:author="Autor"/>
              <w:del w:id="91" w:author="Autor"/>
              <w:rFonts w:asciiTheme="minorHAnsi" w:eastAsiaTheme="minorEastAsia" w:hAnsiTheme="minorHAnsi" w:cstheme="minorBidi"/>
              <w:noProof/>
              <w:sz w:val="22"/>
              <w:szCs w:val="22"/>
            </w:rPr>
          </w:pPr>
          <w:ins w:id="92" w:author="Autor">
            <w:del w:id="93" w:author="Autor">
              <w:r w:rsidRPr="00941F0D" w:rsidDel="00027DEA">
                <w:rPr>
                  <w:rStyle w:val="Hypertextovprepojenie"/>
                  <w:noProof/>
                </w:rPr>
                <w:delText>7</w:delText>
              </w:r>
              <w:r w:rsidDel="00027DEA">
                <w:rPr>
                  <w:rFonts w:asciiTheme="minorHAnsi" w:eastAsiaTheme="minorEastAsia" w:hAnsiTheme="minorHAnsi" w:cstheme="minorBidi"/>
                  <w:noProof/>
                  <w:sz w:val="22"/>
                  <w:szCs w:val="22"/>
                </w:rPr>
                <w:tab/>
              </w:r>
              <w:r w:rsidRPr="00941F0D" w:rsidDel="00027DEA">
                <w:rPr>
                  <w:rStyle w:val="Hypertextovprepojenie"/>
                  <w:noProof/>
                </w:rPr>
                <w:delText>Sankcie</w:delText>
              </w:r>
              <w:r w:rsidDel="00027DEA">
                <w:rPr>
                  <w:noProof/>
                  <w:webHidden/>
                </w:rPr>
                <w:tab/>
                <w:delText>17</w:delText>
              </w:r>
            </w:del>
          </w:ins>
        </w:p>
        <w:p w14:paraId="4F11F26E" w14:textId="0A603D7F" w:rsidR="00544534" w:rsidDel="00027DEA" w:rsidRDefault="00544534">
          <w:pPr>
            <w:pStyle w:val="Obsah2"/>
            <w:tabs>
              <w:tab w:val="left" w:pos="720"/>
              <w:tab w:val="right" w:leader="dot" w:pos="9062"/>
            </w:tabs>
            <w:rPr>
              <w:ins w:id="94" w:author="Autor"/>
              <w:del w:id="95" w:author="Autor"/>
              <w:rFonts w:asciiTheme="minorHAnsi" w:eastAsiaTheme="minorEastAsia" w:hAnsiTheme="minorHAnsi" w:cstheme="minorBidi"/>
              <w:noProof/>
              <w:sz w:val="22"/>
              <w:szCs w:val="22"/>
            </w:rPr>
          </w:pPr>
          <w:ins w:id="96" w:author="Autor">
            <w:del w:id="97" w:author="Autor">
              <w:r w:rsidRPr="00941F0D" w:rsidDel="00027DEA">
                <w:rPr>
                  <w:rStyle w:val="Hypertextovprepojenie"/>
                  <w:noProof/>
                </w:rPr>
                <w:delText>8</w:delText>
              </w:r>
              <w:r w:rsidDel="00027DEA">
                <w:rPr>
                  <w:rFonts w:asciiTheme="minorHAnsi" w:eastAsiaTheme="minorEastAsia" w:hAnsiTheme="minorHAnsi" w:cstheme="minorBidi"/>
                  <w:noProof/>
                  <w:sz w:val="22"/>
                  <w:szCs w:val="22"/>
                </w:rPr>
                <w:tab/>
              </w:r>
              <w:r w:rsidRPr="00941F0D" w:rsidDel="00027DEA">
                <w:rPr>
                  <w:rStyle w:val="Hypertextovprepojenie"/>
                  <w:noProof/>
                </w:rPr>
                <w:delText>Zoznam príloh</w:delText>
              </w:r>
              <w:r w:rsidDel="00027DEA">
                <w:rPr>
                  <w:noProof/>
                  <w:webHidden/>
                </w:rPr>
                <w:tab/>
                <w:delText>17</w:delText>
              </w:r>
            </w:del>
          </w:ins>
        </w:p>
        <w:p w14:paraId="795E7840" w14:textId="0D7489BD" w:rsidR="00D03FCF" w:rsidDel="00027DEA" w:rsidRDefault="00D03FCF">
          <w:pPr>
            <w:pStyle w:val="Obsah2"/>
            <w:tabs>
              <w:tab w:val="left" w:pos="720"/>
              <w:tab w:val="right" w:leader="dot" w:pos="9062"/>
            </w:tabs>
            <w:rPr>
              <w:ins w:id="98" w:author="Autor"/>
              <w:del w:id="99" w:author="Autor"/>
              <w:rFonts w:asciiTheme="minorHAnsi" w:eastAsiaTheme="minorEastAsia" w:hAnsiTheme="minorHAnsi" w:cstheme="minorBidi"/>
              <w:noProof/>
              <w:sz w:val="22"/>
              <w:szCs w:val="22"/>
            </w:rPr>
          </w:pPr>
          <w:ins w:id="100" w:author="Autor">
            <w:del w:id="101" w:author="Autor">
              <w:r w:rsidRPr="00544534" w:rsidDel="00027DEA">
                <w:rPr>
                  <w:rStyle w:val="Hypertextovprepojenie"/>
                  <w:noProof/>
                </w:rPr>
                <w:delText>1</w:delText>
              </w:r>
              <w:r w:rsidDel="00027DEA">
                <w:rPr>
                  <w:rFonts w:asciiTheme="minorHAnsi" w:eastAsiaTheme="minorEastAsia" w:hAnsiTheme="minorHAnsi" w:cstheme="minorBidi"/>
                  <w:noProof/>
                  <w:sz w:val="22"/>
                  <w:szCs w:val="22"/>
                </w:rPr>
                <w:tab/>
              </w:r>
              <w:r w:rsidRPr="00544534" w:rsidDel="00027DEA">
                <w:rPr>
                  <w:rStyle w:val="Hypertextovprepojenie"/>
                  <w:noProof/>
                </w:rPr>
                <w:delText>Úvod</w:delText>
              </w:r>
              <w:r w:rsidDel="00027DEA">
                <w:rPr>
                  <w:noProof/>
                  <w:webHidden/>
                </w:rPr>
                <w:tab/>
                <w:delText>1</w:delText>
              </w:r>
            </w:del>
          </w:ins>
        </w:p>
        <w:p w14:paraId="3838306D" w14:textId="583D148E" w:rsidR="00D03FCF" w:rsidDel="00027DEA" w:rsidRDefault="00D03FCF">
          <w:pPr>
            <w:pStyle w:val="Obsah2"/>
            <w:tabs>
              <w:tab w:val="left" w:pos="720"/>
              <w:tab w:val="right" w:leader="dot" w:pos="9062"/>
            </w:tabs>
            <w:rPr>
              <w:ins w:id="102" w:author="Autor"/>
              <w:del w:id="103" w:author="Autor"/>
              <w:rFonts w:asciiTheme="minorHAnsi" w:eastAsiaTheme="minorEastAsia" w:hAnsiTheme="minorHAnsi" w:cstheme="minorBidi"/>
              <w:noProof/>
              <w:sz w:val="22"/>
              <w:szCs w:val="22"/>
            </w:rPr>
          </w:pPr>
          <w:ins w:id="104" w:author="Autor">
            <w:del w:id="105" w:author="Autor">
              <w:r w:rsidRPr="00544534" w:rsidDel="00027DEA">
                <w:rPr>
                  <w:rStyle w:val="Hypertextovprepojenie"/>
                  <w:noProof/>
                </w:rPr>
                <w:delText>2</w:delText>
              </w:r>
              <w:r w:rsidDel="00027DEA">
                <w:rPr>
                  <w:rFonts w:asciiTheme="minorHAnsi" w:eastAsiaTheme="minorEastAsia" w:hAnsiTheme="minorHAnsi" w:cstheme="minorBidi"/>
                  <w:noProof/>
                  <w:sz w:val="22"/>
                  <w:szCs w:val="22"/>
                </w:rPr>
                <w:tab/>
              </w:r>
              <w:r w:rsidRPr="00544534" w:rsidDel="00027DEA">
                <w:rPr>
                  <w:rStyle w:val="Hypertextovprepojenie"/>
                  <w:noProof/>
                </w:rPr>
                <w:delText>Rozsah spolupráce – horizontálne dohody obmedzujúce hospodársku súťaž</w:delText>
              </w:r>
              <w:r w:rsidDel="00027DEA">
                <w:rPr>
                  <w:noProof/>
                  <w:webHidden/>
                </w:rPr>
                <w:tab/>
                <w:delText>2</w:delText>
              </w:r>
            </w:del>
          </w:ins>
        </w:p>
        <w:p w14:paraId="5EA6A521" w14:textId="45AA3F66" w:rsidR="00D03FCF" w:rsidDel="00027DEA" w:rsidRDefault="00D03FCF">
          <w:pPr>
            <w:pStyle w:val="Obsah2"/>
            <w:tabs>
              <w:tab w:val="left" w:pos="720"/>
              <w:tab w:val="right" w:leader="dot" w:pos="9062"/>
            </w:tabs>
            <w:rPr>
              <w:ins w:id="106" w:author="Autor"/>
              <w:del w:id="107" w:author="Autor"/>
              <w:rFonts w:asciiTheme="minorHAnsi" w:eastAsiaTheme="minorEastAsia" w:hAnsiTheme="minorHAnsi" w:cstheme="minorBidi"/>
              <w:noProof/>
              <w:sz w:val="22"/>
              <w:szCs w:val="22"/>
            </w:rPr>
          </w:pPr>
          <w:ins w:id="108" w:author="Autor">
            <w:del w:id="109" w:author="Autor">
              <w:r w:rsidRPr="00544534" w:rsidDel="00027DEA">
                <w:rPr>
                  <w:rStyle w:val="Hypertextovprepojenie"/>
                  <w:noProof/>
                </w:rPr>
                <w:delText>3</w:delText>
              </w:r>
              <w:r w:rsidDel="00027DEA">
                <w:rPr>
                  <w:rFonts w:asciiTheme="minorHAnsi" w:eastAsiaTheme="minorEastAsia" w:hAnsiTheme="minorHAnsi" w:cstheme="minorBidi"/>
                  <w:noProof/>
                  <w:sz w:val="22"/>
                  <w:szCs w:val="22"/>
                </w:rPr>
                <w:tab/>
              </w:r>
              <w:r w:rsidRPr="00544534" w:rsidDel="00027DEA">
                <w:rPr>
                  <w:rStyle w:val="Hypertextovprepojenie"/>
                  <w:noProof/>
                </w:rPr>
                <w:delText>Formy spolupráce – všeobecné pravidlá</w:delText>
              </w:r>
              <w:r w:rsidDel="00027DEA">
                <w:rPr>
                  <w:noProof/>
                  <w:webHidden/>
                </w:rPr>
                <w:tab/>
                <w:delText>3</w:delText>
              </w:r>
            </w:del>
          </w:ins>
        </w:p>
        <w:p w14:paraId="3A19D388" w14:textId="41B5CE8A" w:rsidR="00D03FCF" w:rsidDel="00027DEA" w:rsidRDefault="00D03FCF">
          <w:pPr>
            <w:pStyle w:val="Obsah2"/>
            <w:tabs>
              <w:tab w:val="left" w:pos="720"/>
              <w:tab w:val="right" w:leader="dot" w:pos="9062"/>
            </w:tabs>
            <w:rPr>
              <w:ins w:id="110" w:author="Autor"/>
              <w:del w:id="111" w:author="Autor"/>
              <w:rFonts w:asciiTheme="minorHAnsi" w:eastAsiaTheme="minorEastAsia" w:hAnsiTheme="minorHAnsi" w:cstheme="minorBidi"/>
              <w:noProof/>
              <w:sz w:val="22"/>
              <w:szCs w:val="22"/>
            </w:rPr>
          </w:pPr>
          <w:ins w:id="112" w:author="Autor">
            <w:del w:id="113" w:author="Autor">
              <w:r w:rsidRPr="00544534" w:rsidDel="00027DEA">
                <w:rPr>
                  <w:rStyle w:val="Hypertextovprepojenie"/>
                  <w:noProof/>
                </w:rPr>
                <w:delText>4</w:delText>
              </w:r>
              <w:r w:rsidDel="00027DEA">
                <w:rPr>
                  <w:rFonts w:asciiTheme="minorHAnsi" w:eastAsiaTheme="minorEastAsia" w:hAnsiTheme="minorHAnsi" w:cstheme="minorBidi"/>
                  <w:noProof/>
                  <w:sz w:val="22"/>
                  <w:szCs w:val="22"/>
                </w:rPr>
                <w:tab/>
              </w:r>
              <w:r w:rsidRPr="00544534" w:rsidDel="00027DEA">
                <w:rPr>
                  <w:rStyle w:val="Hypertextovprepojenie"/>
                  <w:noProof/>
                </w:rPr>
                <w:delText>Rizikové indikátory/oboznámenie sa s rizikovými indikátormi a ich vyhodnocovanie</w:delText>
              </w:r>
              <w:r w:rsidDel="00027DEA">
                <w:rPr>
                  <w:noProof/>
                  <w:webHidden/>
                </w:rPr>
                <w:tab/>
                <w:delText>7</w:delText>
              </w:r>
            </w:del>
          </w:ins>
        </w:p>
        <w:p w14:paraId="0BD4DB81" w14:textId="2ADE69CD" w:rsidR="00D03FCF" w:rsidDel="00027DEA" w:rsidRDefault="00D03FCF">
          <w:pPr>
            <w:pStyle w:val="Obsah2"/>
            <w:tabs>
              <w:tab w:val="left" w:pos="720"/>
              <w:tab w:val="right" w:leader="dot" w:pos="9062"/>
            </w:tabs>
            <w:rPr>
              <w:ins w:id="114" w:author="Autor"/>
              <w:del w:id="115" w:author="Autor"/>
              <w:rFonts w:asciiTheme="minorHAnsi" w:eastAsiaTheme="minorEastAsia" w:hAnsiTheme="minorHAnsi" w:cstheme="minorBidi"/>
              <w:noProof/>
              <w:sz w:val="22"/>
              <w:szCs w:val="22"/>
            </w:rPr>
          </w:pPr>
          <w:ins w:id="116" w:author="Autor">
            <w:del w:id="117" w:author="Autor">
              <w:r w:rsidRPr="00544534" w:rsidDel="00027DEA">
                <w:rPr>
                  <w:rStyle w:val="Hypertextovprepojenie"/>
                  <w:noProof/>
                </w:rPr>
                <w:delText>5</w:delText>
              </w:r>
              <w:r w:rsidDel="00027DEA">
                <w:rPr>
                  <w:rFonts w:asciiTheme="minorHAnsi" w:eastAsiaTheme="minorEastAsia" w:hAnsiTheme="minorHAnsi" w:cstheme="minorBidi"/>
                  <w:noProof/>
                  <w:sz w:val="22"/>
                  <w:szCs w:val="22"/>
                </w:rPr>
                <w:tab/>
              </w:r>
              <w:r w:rsidRPr="00544534" w:rsidDel="00027DEA">
                <w:rPr>
                  <w:rStyle w:val="Hypertextovprepojenie"/>
                  <w:noProof/>
                </w:rPr>
                <w:delText>Vylúčenie uchádzača za dôvodné podozrenie, že uchádzač alebo záujemca uzavrel dohodu narušujúcu hospodársku súťaž</w:delText>
              </w:r>
              <w:r w:rsidDel="00027DEA">
                <w:rPr>
                  <w:noProof/>
                  <w:webHidden/>
                </w:rPr>
                <w:tab/>
                <w:delText>11</w:delText>
              </w:r>
            </w:del>
          </w:ins>
        </w:p>
        <w:p w14:paraId="7FF5A832" w14:textId="6F719CE5" w:rsidR="00D03FCF" w:rsidDel="00027DEA" w:rsidRDefault="00D03FCF">
          <w:pPr>
            <w:pStyle w:val="Obsah2"/>
            <w:tabs>
              <w:tab w:val="left" w:pos="720"/>
              <w:tab w:val="right" w:leader="dot" w:pos="9062"/>
            </w:tabs>
            <w:rPr>
              <w:ins w:id="118" w:author="Autor"/>
              <w:del w:id="119" w:author="Autor"/>
              <w:rFonts w:asciiTheme="minorHAnsi" w:eastAsiaTheme="minorEastAsia" w:hAnsiTheme="minorHAnsi" w:cstheme="minorBidi"/>
              <w:noProof/>
              <w:sz w:val="22"/>
              <w:szCs w:val="22"/>
            </w:rPr>
          </w:pPr>
          <w:ins w:id="120" w:author="Autor">
            <w:del w:id="121" w:author="Autor">
              <w:r w:rsidRPr="00544534" w:rsidDel="00027DEA">
                <w:rPr>
                  <w:rStyle w:val="Hypertextovprepojenie"/>
                  <w:noProof/>
                </w:rPr>
                <w:delText>6</w:delText>
              </w:r>
              <w:r w:rsidDel="00027DEA">
                <w:rPr>
                  <w:rFonts w:asciiTheme="minorHAnsi" w:eastAsiaTheme="minorEastAsia" w:hAnsiTheme="minorHAnsi" w:cstheme="minorBidi"/>
                  <w:noProof/>
                  <w:sz w:val="22"/>
                  <w:szCs w:val="22"/>
                </w:rPr>
                <w:tab/>
              </w:r>
              <w:r w:rsidRPr="00544534" w:rsidDel="00027DEA">
                <w:rPr>
                  <w:rStyle w:val="Hypertextovprepojenie"/>
                  <w:noProof/>
                </w:rPr>
                <w:delText>Zistenia možného porušenia pravidiel ochrany hospodárskej súťaže v jednotlivých fázach kontroly verejného obstarávania</w:delText>
              </w:r>
              <w:r w:rsidDel="00027DEA">
                <w:rPr>
                  <w:noProof/>
                  <w:webHidden/>
                </w:rPr>
                <w:tab/>
                <w:delText>12</w:delText>
              </w:r>
            </w:del>
          </w:ins>
        </w:p>
        <w:p w14:paraId="0E42792F" w14:textId="1C27C741" w:rsidR="00D03FCF" w:rsidDel="00027DEA" w:rsidRDefault="00D03FCF">
          <w:pPr>
            <w:pStyle w:val="Obsah2"/>
            <w:tabs>
              <w:tab w:val="left" w:pos="720"/>
              <w:tab w:val="right" w:leader="dot" w:pos="9062"/>
            </w:tabs>
            <w:rPr>
              <w:ins w:id="122" w:author="Autor"/>
              <w:del w:id="123" w:author="Autor"/>
              <w:rFonts w:asciiTheme="minorHAnsi" w:eastAsiaTheme="minorEastAsia" w:hAnsiTheme="minorHAnsi" w:cstheme="minorBidi"/>
              <w:noProof/>
              <w:sz w:val="22"/>
              <w:szCs w:val="22"/>
            </w:rPr>
          </w:pPr>
          <w:ins w:id="124" w:author="Autor">
            <w:del w:id="125" w:author="Autor">
              <w:r w:rsidRPr="00544534" w:rsidDel="00027DEA">
                <w:rPr>
                  <w:rStyle w:val="Hypertextovprepojenie"/>
                  <w:noProof/>
                </w:rPr>
                <w:delText>7</w:delText>
              </w:r>
              <w:r w:rsidDel="00027DEA">
                <w:rPr>
                  <w:rFonts w:asciiTheme="minorHAnsi" w:eastAsiaTheme="minorEastAsia" w:hAnsiTheme="minorHAnsi" w:cstheme="minorBidi"/>
                  <w:noProof/>
                  <w:sz w:val="22"/>
                  <w:szCs w:val="22"/>
                </w:rPr>
                <w:tab/>
              </w:r>
              <w:r w:rsidRPr="00544534" w:rsidDel="00027DEA">
                <w:rPr>
                  <w:rStyle w:val="Hypertextovprepojenie"/>
                  <w:noProof/>
                </w:rPr>
                <w:delText>Sankcie</w:delText>
              </w:r>
              <w:r w:rsidDel="00027DEA">
                <w:rPr>
                  <w:noProof/>
                  <w:webHidden/>
                </w:rPr>
                <w:tab/>
                <w:delText>16</w:delText>
              </w:r>
            </w:del>
          </w:ins>
        </w:p>
        <w:p w14:paraId="272FACA9" w14:textId="7B39667D" w:rsidR="00D03FCF" w:rsidDel="00027DEA" w:rsidRDefault="00D03FCF">
          <w:pPr>
            <w:pStyle w:val="Obsah2"/>
            <w:tabs>
              <w:tab w:val="left" w:pos="720"/>
              <w:tab w:val="right" w:leader="dot" w:pos="9062"/>
            </w:tabs>
            <w:rPr>
              <w:ins w:id="126" w:author="Autor"/>
              <w:del w:id="127" w:author="Autor"/>
              <w:rFonts w:asciiTheme="minorHAnsi" w:eastAsiaTheme="minorEastAsia" w:hAnsiTheme="minorHAnsi" w:cstheme="minorBidi"/>
              <w:noProof/>
              <w:sz w:val="22"/>
              <w:szCs w:val="22"/>
            </w:rPr>
          </w:pPr>
          <w:ins w:id="128" w:author="Autor">
            <w:del w:id="129" w:author="Autor">
              <w:r w:rsidRPr="00544534" w:rsidDel="00027DEA">
                <w:rPr>
                  <w:rStyle w:val="Hypertextovprepojenie"/>
                  <w:noProof/>
                </w:rPr>
                <w:delText>8</w:delText>
              </w:r>
              <w:r w:rsidDel="00027DEA">
                <w:rPr>
                  <w:rFonts w:asciiTheme="minorHAnsi" w:eastAsiaTheme="minorEastAsia" w:hAnsiTheme="minorHAnsi" w:cstheme="minorBidi"/>
                  <w:noProof/>
                  <w:sz w:val="22"/>
                  <w:szCs w:val="22"/>
                </w:rPr>
                <w:tab/>
              </w:r>
              <w:r w:rsidRPr="00544534" w:rsidDel="00027DEA">
                <w:rPr>
                  <w:rStyle w:val="Hypertextovprepojenie"/>
                  <w:noProof/>
                </w:rPr>
                <w:delText>Zoznam príloh</w:delText>
              </w:r>
              <w:r w:rsidDel="00027DEA">
                <w:rPr>
                  <w:noProof/>
                  <w:webHidden/>
                </w:rPr>
                <w:tab/>
                <w:delText>16</w:delText>
              </w:r>
            </w:del>
          </w:ins>
        </w:p>
        <w:p w14:paraId="41653555" w14:textId="1504EF56" w:rsidR="005134E7" w:rsidDel="00027DEA" w:rsidRDefault="005134E7">
          <w:pPr>
            <w:pStyle w:val="Obsah2"/>
            <w:tabs>
              <w:tab w:val="left" w:pos="720"/>
              <w:tab w:val="right" w:leader="dot" w:pos="9062"/>
            </w:tabs>
            <w:rPr>
              <w:del w:id="130" w:author="Autor"/>
              <w:rFonts w:asciiTheme="minorHAnsi" w:eastAsiaTheme="minorEastAsia" w:hAnsiTheme="minorHAnsi" w:cstheme="minorBidi"/>
              <w:noProof/>
              <w:sz w:val="22"/>
              <w:szCs w:val="22"/>
            </w:rPr>
          </w:pPr>
          <w:del w:id="131" w:author="Autor">
            <w:r w:rsidRPr="00D03FCF" w:rsidDel="00027DEA">
              <w:rPr>
                <w:noProof/>
                <w:rPrChange w:id="132" w:author="Autor">
                  <w:rPr>
                    <w:rStyle w:val="Hypertextovprepojenie"/>
                    <w:noProof/>
                  </w:rPr>
                </w:rPrChange>
              </w:rPr>
              <w:delText>1</w:delText>
            </w:r>
            <w:r w:rsidDel="00027DEA">
              <w:rPr>
                <w:rFonts w:asciiTheme="minorHAnsi" w:eastAsiaTheme="minorEastAsia" w:hAnsiTheme="minorHAnsi" w:cstheme="minorBidi"/>
                <w:noProof/>
                <w:sz w:val="22"/>
                <w:szCs w:val="22"/>
              </w:rPr>
              <w:tab/>
            </w:r>
            <w:r w:rsidRPr="00D03FCF" w:rsidDel="00027DEA">
              <w:rPr>
                <w:noProof/>
                <w:rPrChange w:id="133" w:author="Autor">
                  <w:rPr>
                    <w:rStyle w:val="Hypertextovprepojenie"/>
                    <w:noProof/>
                  </w:rPr>
                </w:rPrChange>
              </w:rPr>
              <w:delText>Úvod</w:delText>
            </w:r>
            <w:r w:rsidDel="00027DEA">
              <w:rPr>
                <w:noProof/>
                <w:webHidden/>
              </w:rPr>
              <w:tab/>
              <w:delText>1</w:delText>
            </w:r>
          </w:del>
        </w:p>
        <w:p w14:paraId="62BBD6D1" w14:textId="5EC7F59B" w:rsidR="005134E7" w:rsidDel="00027DEA" w:rsidRDefault="005134E7">
          <w:pPr>
            <w:pStyle w:val="Obsah2"/>
            <w:tabs>
              <w:tab w:val="left" w:pos="720"/>
              <w:tab w:val="right" w:leader="dot" w:pos="9062"/>
            </w:tabs>
            <w:rPr>
              <w:del w:id="134" w:author="Autor"/>
              <w:rFonts w:asciiTheme="minorHAnsi" w:eastAsiaTheme="minorEastAsia" w:hAnsiTheme="minorHAnsi" w:cstheme="minorBidi"/>
              <w:noProof/>
              <w:sz w:val="22"/>
              <w:szCs w:val="22"/>
            </w:rPr>
          </w:pPr>
          <w:del w:id="135" w:author="Autor">
            <w:r w:rsidRPr="00D03FCF" w:rsidDel="00027DEA">
              <w:rPr>
                <w:noProof/>
                <w:rPrChange w:id="136" w:author="Autor">
                  <w:rPr>
                    <w:rStyle w:val="Hypertextovprepojenie"/>
                    <w:noProof/>
                  </w:rPr>
                </w:rPrChange>
              </w:rPr>
              <w:delText>2</w:delText>
            </w:r>
            <w:r w:rsidDel="00027DEA">
              <w:rPr>
                <w:rFonts w:asciiTheme="minorHAnsi" w:eastAsiaTheme="minorEastAsia" w:hAnsiTheme="minorHAnsi" w:cstheme="minorBidi"/>
                <w:noProof/>
                <w:sz w:val="22"/>
                <w:szCs w:val="22"/>
              </w:rPr>
              <w:tab/>
            </w:r>
            <w:r w:rsidRPr="00D03FCF" w:rsidDel="00027DEA">
              <w:rPr>
                <w:noProof/>
                <w:rPrChange w:id="137" w:author="Autor">
                  <w:rPr>
                    <w:rStyle w:val="Hypertextovprepojenie"/>
                    <w:noProof/>
                  </w:rPr>
                </w:rPrChange>
              </w:rPr>
              <w:delText>Rozsah spolupráce – horizontálne dohody obmedzujúce hospodársku súťaž</w:delText>
            </w:r>
            <w:r w:rsidDel="00027DEA">
              <w:rPr>
                <w:noProof/>
                <w:webHidden/>
              </w:rPr>
              <w:tab/>
              <w:delText>2</w:delText>
            </w:r>
          </w:del>
        </w:p>
        <w:p w14:paraId="5B2D0111" w14:textId="70B55A21" w:rsidR="005134E7" w:rsidDel="00027DEA" w:rsidRDefault="005134E7">
          <w:pPr>
            <w:pStyle w:val="Obsah2"/>
            <w:tabs>
              <w:tab w:val="left" w:pos="720"/>
              <w:tab w:val="right" w:leader="dot" w:pos="9062"/>
            </w:tabs>
            <w:rPr>
              <w:del w:id="138" w:author="Autor"/>
              <w:rFonts w:asciiTheme="minorHAnsi" w:eastAsiaTheme="minorEastAsia" w:hAnsiTheme="minorHAnsi" w:cstheme="minorBidi"/>
              <w:noProof/>
              <w:sz w:val="22"/>
              <w:szCs w:val="22"/>
            </w:rPr>
          </w:pPr>
          <w:del w:id="139" w:author="Autor">
            <w:r w:rsidRPr="00D03FCF" w:rsidDel="00027DEA">
              <w:rPr>
                <w:noProof/>
                <w:rPrChange w:id="140" w:author="Autor">
                  <w:rPr>
                    <w:rStyle w:val="Hypertextovprepojenie"/>
                    <w:noProof/>
                  </w:rPr>
                </w:rPrChange>
              </w:rPr>
              <w:delText>3</w:delText>
            </w:r>
            <w:r w:rsidDel="00027DEA">
              <w:rPr>
                <w:rFonts w:asciiTheme="minorHAnsi" w:eastAsiaTheme="minorEastAsia" w:hAnsiTheme="minorHAnsi" w:cstheme="minorBidi"/>
                <w:noProof/>
                <w:sz w:val="22"/>
                <w:szCs w:val="22"/>
              </w:rPr>
              <w:tab/>
            </w:r>
            <w:r w:rsidRPr="00D03FCF" w:rsidDel="00027DEA">
              <w:rPr>
                <w:noProof/>
                <w:rPrChange w:id="141" w:author="Autor">
                  <w:rPr>
                    <w:rStyle w:val="Hypertextovprepojenie"/>
                    <w:noProof/>
                  </w:rPr>
                </w:rPrChange>
              </w:rPr>
              <w:delText>Formy spolupráce – všeobecné pravidlá</w:delText>
            </w:r>
            <w:r w:rsidDel="00027DEA">
              <w:rPr>
                <w:noProof/>
                <w:webHidden/>
              </w:rPr>
              <w:tab/>
              <w:delText>3</w:delText>
            </w:r>
          </w:del>
        </w:p>
        <w:p w14:paraId="688ECDA7" w14:textId="1DFCEDE4" w:rsidR="005134E7" w:rsidDel="00027DEA" w:rsidRDefault="005134E7">
          <w:pPr>
            <w:pStyle w:val="Obsah2"/>
            <w:tabs>
              <w:tab w:val="left" w:pos="720"/>
              <w:tab w:val="right" w:leader="dot" w:pos="9062"/>
            </w:tabs>
            <w:rPr>
              <w:del w:id="142" w:author="Autor"/>
              <w:rFonts w:asciiTheme="minorHAnsi" w:eastAsiaTheme="minorEastAsia" w:hAnsiTheme="minorHAnsi" w:cstheme="minorBidi"/>
              <w:noProof/>
              <w:sz w:val="22"/>
              <w:szCs w:val="22"/>
            </w:rPr>
          </w:pPr>
          <w:del w:id="143" w:author="Autor">
            <w:r w:rsidRPr="00D03FCF" w:rsidDel="00027DEA">
              <w:rPr>
                <w:noProof/>
                <w:rPrChange w:id="144" w:author="Autor">
                  <w:rPr>
                    <w:rStyle w:val="Hypertextovprepojenie"/>
                    <w:noProof/>
                  </w:rPr>
                </w:rPrChange>
              </w:rPr>
              <w:delText>4</w:delText>
            </w:r>
            <w:r w:rsidDel="00027DEA">
              <w:rPr>
                <w:rFonts w:asciiTheme="minorHAnsi" w:eastAsiaTheme="minorEastAsia" w:hAnsiTheme="minorHAnsi" w:cstheme="minorBidi"/>
                <w:noProof/>
                <w:sz w:val="22"/>
                <w:szCs w:val="22"/>
              </w:rPr>
              <w:tab/>
            </w:r>
            <w:r w:rsidRPr="00D03FCF" w:rsidDel="00027DEA">
              <w:rPr>
                <w:noProof/>
                <w:rPrChange w:id="145" w:author="Autor">
                  <w:rPr>
                    <w:rStyle w:val="Hypertextovprepojenie"/>
                    <w:noProof/>
                  </w:rPr>
                </w:rPrChange>
              </w:rPr>
              <w:delText>Rizikové indikátory/oboznámenie sa s rizikovými indikátormi a ich vyhodnocovanie</w:delText>
            </w:r>
            <w:r w:rsidDel="00027DEA">
              <w:rPr>
                <w:noProof/>
                <w:webHidden/>
              </w:rPr>
              <w:tab/>
              <w:delText>6</w:delText>
            </w:r>
          </w:del>
        </w:p>
        <w:p w14:paraId="49746FC3" w14:textId="114B3868" w:rsidR="005134E7" w:rsidDel="00027DEA" w:rsidRDefault="005134E7">
          <w:pPr>
            <w:pStyle w:val="Obsah2"/>
            <w:tabs>
              <w:tab w:val="left" w:pos="720"/>
              <w:tab w:val="right" w:leader="dot" w:pos="9062"/>
            </w:tabs>
            <w:rPr>
              <w:del w:id="146" w:author="Autor"/>
              <w:rFonts w:asciiTheme="minorHAnsi" w:eastAsiaTheme="minorEastAsia" w:hAnsiTheme="minorHAnsi" w:cstheme="minorBidi"/>
              <w:noProof/>
              <w:sz w:val="22"/>
              <w:szCs w:val="22"/>
            </w:rPr>
          </w:pPr>
          <w:del w:id="147" w:author="Autor">
            <w:r w:rsidRPr="00D03FCF" w:rsidDel="00027DEA">
              <w:rPr>
                <w:noProof/>
                <w:rPrChange w:id="148" w:author="Autor">
                  <w:rPr>
                    <w:rStyle w:val="Hypertextovprepojenie"/>
                    <w:noProof/>
                  </w:rPr>
                </w:rPrChange>
              </w:rPr>
              <w:delText>5</w:delText>
            </w:r>
            <w:r w:rsidDel="00027DEA">
              <w:rPr>
                <w:rFonts w:asciiTheme="minorHAnsi" w:eastAsiaTheme="minorEastAsia" w:hAnsiTheme="minorHAnsi" w:cstheme="minorBidi"/>
                <w:noProof/>
                <w:sz w:val="22"/>
                <w:szCs w:val="22"/>
              </w:rPr>
              <w:tab/>
            </w:r>
            <w:r w:rsidRPr="00D03FCF" w:rsidDel="00027DEA">
              <w:rPr>
                <w:noProof/>
                <w:rPrChange w:id="149" w:author="Autor">
                  <w:rPr>
                    <w:rStyle w:val="Hypertextovprepojenie"/>
                    <w:noProof/>
                  </w:rPr>
                </w:rPrChange>
              </w:rPr>
              <w:delText>Vylúčenie uchádzača za dôvodné podozrenie, že uchádzač alebo záujemca uzavrel dohodu narušujúcu hospodársku súťaž</w:delText>
            </w:r>
            <w:r w:rsidDel="00027DEA">
              <w:rPr>
                <w:noProof/>
                <w:webHidden/>
              </w:rPr>
              <w:tab/>
              <w:delText>10</w:delText>
            </w:r>
          </w:del>
        </w:p>
        <w:p w14:paraId="12F05B7E" w14:textId="121C4A34" w:rsidR="005134E7" w:rsidDel="00027DEA" w:rsidRDefault="005134E7">
          <w:pPr>
            <w:pStyle w:val="Obsah2"/>
            <w:tabs>
              <w:tab w:val="left" w:pos="720"/>
              <w:tab w:val="right" w:leader="dot" w:pos="9062"/>
            </w:tabs>
            <w:rPr>
              <w:del w:id="150" w:author="Autor"/>
              <w:rFonts w:asciiTheme="minorHAnsi" w:eastAsiaTheme="minorEastAsia" w:hAnsiTheme="minorHAnsi" w:cstheme="minorBidi"/>
              <w:noProof/>
              <w:sz w:val="22"/>
              <w:szCs w:val="22"/>
            </w:rPr>
          </w:pPr>
          <w:del w:id="151" w:author="Autor">
            <w:r w:rsidRPr="00D03FCF" w:rsidDel="00027DEA">
              <w:rPr>
                <w:noProof/>
                <w:rPrChange w:id="152" w:author="Autor">
                  <w:rPr>
                    <w:rStyle w:val="Hypertextovprepojenie"/>
                    <w:noProof/>
                  </w:rPr>
                </w:rPrChange>
              </w:rPr>
              <w:delText>6</w:delText>
            </w:r>
            <w:r w:rsidDel="00027DEA">
              <w:rPr>
                <w:rFonts w:asciiTheme="minorHAnsi" w:eastAsiaTheme="minorEastAsia" w:hAnsiTheme="minorHAnsi" w:cstheme="minorBidi"/>
                <w:noProof/>
                <w:sz w:val="22"/>
                <w:szCs w:val="22"/>
              </w:rPr>
              <w:tab/>
            </w:r>
            <w:r w:rsidRPr="00D03FCF" w:rsidDel="00027DEA">
              <w:rPr>
                <w:noProof/>
                <w:rPrChange w:id="153" w:author="Autor">
                  <w:rPr>
                    <w:rStyle w:val="Hypertextovprepojenie"/>
                    <w:noProof/>
                  </w:rPr>
                </w:rPrChange>
              </w:rPr>
              <w:delText>Zistenia možného porušenia pravidiel ochrany hospodárskej súťaže v jednotlivých fázach kontroly verejného obstarávania</w:delText>
            </w:r>
            <w:r w:rsidDel="00027DEA">
              <w:rPr>
                <w:noProof/>
                <w:webHidden/>
              </w:rPr>
              <w:tab/>
              <w:delText>10</w:delText>
            </w:r>
          </w:del>
        </w:p>
        <w:p w14:paraId="29F2A779" w14:textId="47FBB2ED" w:rsidR="005134E7" w:rsidDel="00027DEA" w:rsidRDefault="005134E7">
          <w:pPr>
            <w:pStyle w:val="Obsah2"/>
            <w:tabs>
              <w:tab w:val="left" w:pos="720"/>
              <w:tab w:val="right" w:leader="dot" w:pos="9062"/>
            </w:tabs>
            <w:rPr>
              <w:del w:id="154" w:author="Autor"/>
              <w:rFonts w:asciiTheme="minorHAnsi" w:eastAsiaTheme="minorEastAsia" w:hAnsiTheme="minorHAnsi" w:cstheme="minorBidi"/>
              <w:noProof/>
              <w:sz w:val="22"/>
              <w:szCs w:val="22"/>
            </w:rPr>
          </w:pPr>
          <w:del w:id="155" w:author="Autor">
            <w:r w:rsidRPr="00D03FCF" w:rsidDel="00027DEA">
              <w:rPr>
                <w:noProof/>
                <w:rPrChange w:id="156" w:author="Autor">
                  <w:rPr>
                    <w:rStyle w:val="Hypertextovprepojenie"/>
                    <w:noProof/>
                  </w:rPr>
                </w:rPrChange>
              </w:rPr>
              <w:delText>7</w:delText>
            </w:r>
            <w:r w:rsidDel="00027DEA">
              <w:rPr>
                <w:rFonts w:asciiTheme="minorHAnsi" w:eastAsiaTheme="minorEastAsia" w:hAnsiTheme="minorHAnsi" w:cstheme="minorBidi"/>
                <w:noProof/>
                <w:sz w:val="22"/>
                <w:szCs w:val="22"/>
              </w:rPr>
              <w:tab/>
            </w:r>
            <w:r w:rsidRPr="00D03FCF" w:rsidDel="00027DEA">
              <w:rPr>
                <w:noProof/>
                <w:rPrChange w:id="157" w:author="Autor">
                  <w:rPr>
                    <w:rStyle w:val="Hypertextovprepojenie"/>
                    <w:noProof/>
                  </w:rPr>
                </w:rPrChange>
              </w:rPr>
              <w:delText>Sankcie</w:delText>
            </w:r>
            <w:r w:rsidDel="00027DEA">
              <w:rPr>
                <w:noProof/>
                <w:webHidden/>
              </w:rPr>
              <w:tab/>
              <w:delText>14</w:delText>
            </w:r>
          </w:del>
        </w:p>
        <w:p w14:paraId="5D0F975C" w14:textId="4205775B" w:rsidR="005134E7" w:rsidDel="00027DEA" w:rsidRDefault="005134E7">
          <w:pPr>
            <w:pStyle w:val="Obsah2"/>
            <w:tabs>
              <w:tab w:val="left" w:pos="720"/>
              <w:tab w:val="right" w:leader="dot" w:pos="9062"/>
            </w:tabs>
            <w:rPr>
              <w:del w:id="158" w:author="Autor"/>
              <w:rFonts w:asciiTheme="minorHAnsi" w:eastAsiaTheme="minorEastAsia" w:hAnsiTheme="minorHAnsi" w:cstheme="minorBidi"/>
              <w:noProof/>
              <w:sz w:val="22"/>
              <w:szCs w:val="22"/>
            </w:rPr>
          </w:pPr>
          <w:del w:id="159" w:author="Autor">
            <w:r w:rsidRPr="00D03FCF" w:rsidDel="00027DEA">
              <w:rPr>
                <w:noProof/>
                <w:rPrChange w:id="160" w:author="Autor">
                  <w:rPr>
                    <w:rStyle w:val="Hypertextovprepojenie"/>
                    <w:noProof/>
                  </w:rPr>
                </w:rPrChange>
              </w:rPr>
              <w:delText>8</w:delText>
            </w:r>
            <w:r w:rsidDel="00027DEA">
              <w:rPr>
                <w:rFonts w:asciiTheme="minorHAnsi" w:eastAsiaTheme="minorEastAsia" w:hAnsiTheme="minorHAnsi" w:cstheme="minorBidi"/>
                <w:noProof/>
                <w:sz w:val="22"/>
                <w:szCs w:val="22"/>
              </w:rPr>
              <w:tab/>
            </w:r>
            <w:r w:rsidRPr="00D03FCF" w:rsidDel="00027DEA">
              <w:rPr>
                <w:noProof/>
                <w:rPrChange w:id="161" w:author="Autor">
                  <w:rPr>
                    <w:rStyle w:val="Hypertextovprepojenie"/>
                    <w:noProof/>
                  </w:rPr>
                </w:rPrChange>
              </w:rPr>
              <w:delText>Zoznam príloh</w:delText>
            </w:r>
            <w:r w:rsidDel="00027DEA">
              <w:rPr>
                <w:noProof/>
                <w:webHidden/>
              </w:rPr>
              <w:tab/>
              <w:delText>14</w:delText>
            </w:r>
          </w:del>
        </w:p>
        <w:p w14:paraId="27021827" w14:textId="77777777" w:rsidR="00275357" w:rsidRDefault="00945A21">
          <w:r>
            <w:fldChar w:fldCharType="end"/>
          </w:r>
        </w:p>
      </w:sdtContent>
    </w:sdt>
    <w:p w14:paraId="16654E10" w14:textId="77777777" w:rsidR="00275357" w:rsidRDefault="00945A21" w:rsidP="00255BE3">
      <w:pPr>
        <w:pStyle w:val="MPCKO1"/>
        <w:numPr>
          <w:ilvl w:val="0"/>
          <w:numId w:val="1"/>
        </w:numPr>
        <w:ind w:left="142" w:hanging="426"/>
      </w:pPr>
      <w:bookmarkStart w:id="162" w:name="_Toc404872046"/>
      <w:bookmarkStart w:id="163" w:name="_Toc404872121"/>
      <w:bookmarkStart w:id="164" w:name="_Toc38880620"/>
      <w:bookmarkEnd w:id="7"/>
      <w:bookmarkEnd w:id="6"/>
      <w:r>
        <w:t>Úvod</w:t>
      </w:r>
      <w:bookmarkEnd w:id="164"/>
    </w:p>
    <w:p w14:paraId="477070A3" w14:textId="4B35D04C" w:rsidR="00B1448B" w:rsidRPr="00255BE3" w:rsidRDefault="00945A21" w:rsidP="00B1448B">
      <w:pPr>
        <w:pStyle w:val="SRKNorm"/>
        <w:numPr>
          <w:ilvl w:val="0"/>
          <w:numId w:val="33"/>
        </w:numPr>
        <w:spacing w:before="120" w:after="120"/>
        <w:ind w:left="142"/>
        <w:contextualSpacing w:val="0"/>
      </w:pPr>
      <w:r w:rsidRPr="00255BE3">
        <w:t>Cieľom Metodického pokynu k</w:t>
      </w:r>
      <w:r w:rsidR="00F8637B" w:rsidRPr="00255BE3">
        <w:t> spolupráci s</w:t>
      </w:r>
      <w:r w:rsidR="00540AD4">
        <w:t> </w:t>
      </w:r>
      <w:r w:rsidR="00F8637B" w:rsidRPr="00255BE3">
        <w:t>P</w:t>
      </w:r>
      <w:r w:rsidR="00540AD4">
        <w:t xml:space="preserve">rotimonopolným úradom SR (ďalej </w:t>
      </w:r>
      <w:r w:rsidR="005E7B25">
        <w:t>ako</w:t>
      </w:r>
      <w:r w:rsidR="00540AD4">
        <w:t xml:space="preserve"> „</w:t>
      </w:r>
      <w:r w:rsidR="006E1C7C">
        <w:t>ú</w:t>
      </w:r>
      <w:r w:rsidR="00540AD4">
        <w:t>rad“)</w:t>
      </w:r>
      <w:r w:rsidR="00F8637B" w:rsidRPr="00255BE3">
        <w:t xml:space="preserve"> </w:t>
      </w:r>
      <w:r w:rsidRPr="00255BE3">
        <w:t xml:space="preserve"> </w:t>
      </w:r>
      <w:r w:rsidR="00F8637B" w:rsidRPr="00255BE3">
        <w:t xml:space="preserve">je definovať </w:t>
      </w:r>
      <w:r w:rsidRPr="00255BE3">
        <w:t xml:space="preserve">základné východiská, odporúčania a postupy pre proces </w:t>
      </w:r>
      <w:r w:rsidR="007523FD">
        <w:t>spolupráce s </w:t>
      </w:r>
      <w:ins w:id="165" w:author="Autor">
        <w:r w:rsidR="008263B6">
          <w:t>úradom</w:t>
        </w:r>
      </w:ins>
      <w:del w:id="166" w:author="Autor">
        <w:r w:rsidR="007523FD" w:rsidDel="008263B6">
          <w:delText>PMÚ</w:delText>
        </w:r>
      </w:del>
      <w:r w:rsidR="00F8637B" w:rsidRPr="00255BE3">
        <w:t xml:space="preserve"> pri identifikovaní rizikových indikátorov a indícií naznačujúcich uzatvorenie dohôd obmedzujúcich hospodársku súťaž medzi subjektmi (</w:t>
      </w:r>
      <w:r w:rsidR="000274A7">
        <w:t xml:space="preserve">najmä </w:t>
      </w:r>
      <w:r w:rsidR="00F8637B" w:rsidRPr="00255BE3">
        <w:t>uchádzačmi, záujemca</w:t>
      </w:r>
      <w:r w:rsidR="007523FD">
        <w:t>mi, subdodávateľmi) zapojenými</w:t>
      </w:r>
      <w:r w:rsidR="00F8637B" w:rsidRPr="00255BE3">
        <w:t xml:space="preserve"> do procesu verejného obstarávania. </w:t>
      </w:r>
    </w:p>
    <w:p w14:paraId="3A0E8469" w14:textId="1682290C" w:rsidR="0028440C" w:rsidRPr="0028440C" w:rsidRDefault="00945A21" w:rsidP="0028440C">
      <w:pPr>
        <w:pStyle w:val="SRKNorm"/>
        <w:numPr>
          <w:ilvl w:val="0"/>
          <w:numId w:val="33"/>
        </w:numPr>
        <w:spacing w:before="120" w:after="120"/>
        <w:ind w:left="142" w:hanging="426"/>
        <w:contextualSpacing w:val="0"/>
      </w:pPr>
      <w:r w:rsidRPr="00255BE3">
        <w:t xml:space="preserve">Účelom </w:t>
      </w:r>
      <w:r w:rsidR="00740AA4" w:rsidRPr="00255BE3">
        <w:t xml:space="preserve">tohto </w:t>
      </w:r>
      <w:r w:rsidRPr="00255BE3">
        <w:t xml:space="preserve">metodického pokynu je </w:t>
      </w:r>
      <w:r w:rsidR="00A222EC">
        <w:t xml:space="preserve">nastavenie </w:t>
      </w:r>
      <w:r w:rsidR="00740AA4" w:rsidRPr="00255BE3">
        <w:t>postupo</w:t>
      </w:r>
      <w:r w:rsidR="00A222EC">
        <w:t xml:space="preserve">v </w:t>
      </w:r>
      <w:r w:rsidR="00E9065B">
        <w:t xml:space="preserve">v rámci </w:t>
      </w:r>
      <w:r w:rsidR="00A222EC">
        <w:t>kontroly</w:t>
      </w:r>
      <w:r w:rsidR="00740AA4" w:rsidRPr="00255BE3">
        <w:t xml:space="preserve"> verejného obstarávania</w:t>
      </w:r>
      <w:r w:rsidR="00E9065B">
        <w:t xml:space="preserve"> </w:t>
      </w:r>
      <w:r w:rsidR="000274A7">
        <w:t xml:space="preserve">financovaného z </w:t>
      </w:r>
      <w:r w:rsidR="00801554">
        <w:rPr>
          <w:szCs w:val="20"/>
        </w:rPr>
        <w:t>európskych štrukturálnych a investičných fondov</w:t>
      </w:r>
      <w:r w:rsidR="00E1581A">
        <w:rPr>
          <w:szCs w:val="20"/>
        </w:rPr>
        <w:t xml:space="preserve"> (ďalej len „EŠIF“)</w:t>
      </w:r>
      <w:r w:rsidR="00740AA4" w:rsidRPr="00255BE3">
        <w:t xml:space="preserve">, a to </w:t>
      </w:r>
      <w:r w:rsidR="006A0B1F">
        <w:t xml:space="preserve">aj </w:t>
      </w:r>
      <w:r w:rsidR="00740AA4" w:rsidRPr="00255BE3">
        <w:t>prostredníctvom efektívnejšieho odhaľovania dohôd obmedzujúcich súťaž a efektívnejšieho výkonu činností spojených s kontrolou verejného obstarávania</w:t>
      </w:r>
      <w:r w:rsidR="001B2F65">
        <w:t xml:space="preserve"> s možným dopadom na úroveň hospodárskej súťaže </w:t>
      </w:r>
      <w:r w:rsidR="001B2F65" w:rsidRPr="00255BE3">
        <w:t>v programovom období 2014 – 2020</w:t>
      </w:r>
      <w:r w:rsidR="00740AA4" w:rsidRPr="00255BE3">
        <w:t>. S uvedeným cieľom vznikla potreba upravenia spolupráce s </w:t>
      </w:r>
      <w:ins w:id="167" w:author="Autor">
        <w:r w:rsidR="008263B6">
          <w:t>úradom</w:t>
        </w:r>
      </w:ins>
      <w:del w:id="168" w:author="Autor">
        <w:r w:rsidR="00540AD4" w:rsidDel="008263B6">
          <w:delText>PMÚ</w:delText>
        </w:r>
      </w:del>
      <w:r w:rsidR="00740AA4" w:rsidRPr="00255BE3">
        <w:t xml:space="preserve">. Rozsah tejto spolupráce je upravený v tomto metodickom pokyne a v Dohode o spolupráci </w:t>
      </w:r>
      <w:ins w:id="169" w:author="Autor">
        <w:r w:rsidR="00295DFD">
          <w:t xml:space="preserve">č. 99/2018 </w:t>
        </w:r>
      </w:ins>
      <w:r w:rsidR="00740AA4" w:rsidRPr="00255BE3">
        <w:t xml:space="preserve">medzi </w:t>
      </w:r>
      <w:r w:rsidR="00EC1C1B">
        <w:t xml:space="preserve">Úradom podpredsedu vlády SR pre investície a informatizáciu ako </w:t>
      </w:r>
      <w:r w:rsidR="00740AA4" w:rsidRPr="00255BE3">
        <w:t>centrálnym koordinačným orgánom (ďalej „CKO“) a</w:t>
      </w:r>
      <w:del w:id="170" w:author="Autor">
        <w:r w:rsidR="00740AA4" w:rsidRPr="00255BE3" w:rsidDel="00295DFD">
          <w:delText> </w:delText>
        </w:r>
      </w:del>
      <w:ins w:id="171" w:author="Autor">
        <w:r w:rsidR="00295DFD">
          <w:t> </w:t>
        </w:r>
      </w:ins>
      <w:r w:rsidR="006E1C7C">
        <w:t>ú</w:t>
      </w:r>
      <w:r w:rsidR="00740AA4" w:rsidRPr="00255BE3">
        <w:t>radom</w:t>
      </w:r>
      <w:ins w:id="172" w:author="Autor">
        <w:r w:rsidR="00295DFD">
          <w:t>, ktorá nadobudla účinnosť 09.06.2018 (ďalej len „Dohoda““)</w:t>
        </w:r>
      </w:ins>
      <w:r w:rsidR="00740AA4" w:rsidRPr="00255BE3">
        <w:t>.</w:t>
      </w:r>
    </w:p>
    <w:p w14:paraId="09170DC0" w14:textId="31652122" w:rsidR="00916CC1" w:rsidRPr="00916CC1" w:rsidRDefault="00740AA4" w:rsidP="0028440C">
      <w:pPr>
        <w:pStyle w:val="SRKNorm"/>
        <w:numPr>
          <w:ilvl w:val="0"/>
          <w:numId w:val="33"/>
        </w:numPr>
        <w:spacing w:before="120" w:after="120"/>
        <w:ind w:left="0" w:firstLine="0"/>
        <w:contextualSpacing w:val="0"/>
      </w:pPr>
      <w:del w:id="173" w:author="Autor">
        <w:r w:rsidRPr="00255BE3" w:rsidDel="0028440C">
          <w:delText xml:space="preserve">Za kontrolu verejného obstarávania financovaného z fondov EÚ je primárne zodpovedný riadiaci orgán </w:delText>
        </w:r>
        <w:r w:rsidR="00236C35" w:rsidDel="0028440C">
          <w:delText xml:space="preserve"> (ďalej len „RO“) </w:delText>
        </w:r>
        <w:r w:rsidRPr="00255BE3" w:rsidDel="0028440C">
          <w:delText>a sprost</w:delText>
        </w:r>
        <w:r w:rsidR="007523FD" w:rsidDel="0028440C">
          <w:delText>redkovateľský orgán</w:delText>
        </w:r>
        <w:r w:rsidR="000A4D9B" w:rsidDel="0028440C">
          <w:delText xml:space="preserve"> (ďalej len „SO“)</w:delText>
        </w:r>
      </w:del>
      <w:ins w:id="174" w:author="Autor">
        <w:r w:rsidR="0028440C" w:rsidRPr="0028440C">
          <w:t>Za výkon finančnej kontroly VO v zmysle čl. 125 ods. 1 v spojení s ods. 4 všeobecného nariadenia, a teda aj za konečné určenie výšky finančnej opravy, je zodpovedný riadiaci orgán (ďalej len „RO“), ktorý môže písomne poveriť sprostredkovateľský orgán (ďalej len „SO“)vykonávaním časti svojich úloh v zmysle § 7 ods. 3 zákona č. 292/2014 Z. z. o príspevku poskytovanom z európskych štrukturálnych a investičných fondov a o zmene a doplnení niektorých zákonov</w:t>
        </w:r>
      </w:ins>
      <w:r w:rsidRPr="00255BE3">
        <w:t xml:space="preserve">. </w:t>
      </w:r>
      <w:r w:rsidR="00236C35" w:rsidRPr="00236C35">
        <w:t>Postupy, oprávnenia a povinnosti RO sa v rovnakej miere vzťahujú aj na</w:t>
      </w:r>
      <w:r w:rsidR="00236C35">
        <w:t xml:space="preserve"> </w:t>
      </w:r>
      <w:r w:rsidR="000A4D9B">
        <w:t xml:space="preserve">SO </w:t>
      </w:r>
      <w:r w:rsidR="00236C35" w:rsidRPr="00236C35">
        <w:t xml:space="preserve">v prípade, ak </w:t>
      </w:r>
      <w:r w:rsidR="00236C35">
        <w:t>je SO</w:t>
      </w:r>
      <w:r w:rsidR="00236C35" w:rsidRPr="00236C35">
        <w:t xml:space="preserve"> v zmysle splnomocnenia udeleného </w:t>
      </w:r>
      <w:r w:rsidR="00236C35">
        <w:t>RO oprávnený</w:t>
      </w:r>
      <w:r w:rsidR="00236C35" w:rsidRPr="00236C35">
        <w:t xml:space="preserve"> na výkon finančnej kontroly verejného obstarávania</w:t>
      </w:r>
      <w:r w:rsidR="00236C35">
        <w:t xml:space="preserve">. </w:t>
      </w:r>
      <w:r w:rsidRPr="00255BE3">
        <w:t xml:space="preserve">RO vykonáva kontrolu podľa zákona </w:t>
      </w:r>
      <w:r w:rsidR="000A4D9B">
        <w:t xml:space="preserve"> </w:t>
      </w:r>
      <w:r w:rsidRPr="00255BE3">
        <w:t>č. 357/2015 Z. z. o finančnej kontrole a audite a o zmene a doplnení niektorých zákonov</w:t>
      </w:r>
      <w:r w:rsidR="00D35D08" w:rsidRPr="00255BE3">
        <w:t xml:space="preserve">. </w:t>
      </w:r>
      <w:r w:rsidR="00D35D08" w:rsidRPr="00255BE3">
        <w:rPr>
          <w:color w:val="000000"/>
        </w:rPr>
        <w:t xml:space="preserve">RO </w:t>
      </w:r>
      <w:r w:rsidR="00236C35">
        <w:rPr>
          <w:color w:val="000000"/>
        </w:rPr>
        <w:t xml:space="preserve">a SO </w:t>
      </w:r>
      <w:r w:rsidR="00D35D08" w:rsidRPr="00255BE3">
        <w:rPr>
          <w:color w:val="000000"/>
        </w:rPr>
        <w:t>boli príslušnými uzneseniami vlády Slovenskej republiky schvále</w:t>
      </w:r>
      <w:r w:rsidR="000A4D9B">
        <w:rPr>
          <w:color w:val="000000"/>
        </w:rPr>
        <w:t xml:space="preserve">né ako RO a SO </w:t>
      </w:r>
      <w:r w:rsidR="00D35D08" w:rsidRPr="00255BE3">
        <w:rPr>
          <w:color w:val="000000"/>
        </w:rPr>
        <w:t>pre jednotlivé operačné programy a programy cezhraničnej spolupráce  s cieľom splnenia opatrení  definovaných v Partnerskej dohode v rámci plnenia všeobecnej ex -</w:t>
      </w:r>
      <w:r w:rsidR="00734F1D">
        <w:rPr>
          <w:color w:val="000000"/>
        </w:rPr>
        <w:t xml:space="preserve"> </w:t>
      </w:r>
      <w:r w:rsidR="00D35D08" w:rsidRPr="00255BE3">
        <w:rPr>
          <w:color w:val="000000"/>
        </w:rPr>
        <w:t xml:space="preserve">ante kondicionality týkajúcej sa verejného obstarávania. </w:t>
      </w:r>
      <w:r w:rsidR="00E1581A">
        <w:rPr>
          <w:color w:val="000000"/>
        </w:rPr>
        <w:t xml:space="preserve">Ministerstvo financií SR bolo príslušným uznesením vlády schválené ako certifikačný orgán pre EŠIF. </w:t>
      </w:r>
      <w:r w:rsidR="00D35D08" w:rsidRPr="00255BE3">
        <w:rPr>
          <w:color w:val="000000"/>
        </w:rPr>
        <w:t xml:space="preserve">RO je podľa právnych predpisov Európskej únie zodpovedný aj za overovanie súladu verejného obstarávania s národnými pravidlami Slovenskej republiky </w:t>
      </w:r>
      <w:r w:rsidR="00D35D08" w:rsidRPr="00255BE3">
        <w:rPr>
          <w:color w:val="000000"/>
        </w:rPr>
        <w:lastRenderedPageBreak/>
        <w:t xml:space="preserve">a pravidlami a politikami EÚ. </w:t>
      </w:r>
      <w:r w:rsidR="00412F75" w:rsidRPr="00412F75">
        <w:rPr>
          <w:color w:val="000000"/>
        </w:rPr>
        <w:t>Postupy, oprávnenia a povinnosti RO v zmysle tejto dohody sa v plnej miere vzťahujú aj</w:t>
      </w:r>
      <w:r w:rsidR="00D57222">
        <w:rPr>
          <w:color w:val="000000"/>
        </w:rPr>
        <w:t xml:space="preserve"> na finančnú kontrolu</w:t>
      </w:r>
      <w:r w:rsidR="00412F75" w:rsidRPr="00412F75">
        <w:rPr>
          <w:color w:val="000000"/>
        </w:rPr>
        <w:t>, ktorá sa týka postupov pri obstaraní zákazky, na ktorú sa zákon č. 343</w:t>
      </w:r>
      <w:r w:rsidR="00412F75" w:rsidRPr="00412F75">
        <w:rPr>
          <w:color w:val="000000"/>
          <w:lang w:val="en-GB"/>
        </w:rPr>
        <w:t>/</w:t>
      </w:r>
      <w:r w:rsidR="00412F75" w:rsidRPr="00412F75">
        <w:rPr>
          <w:color w:val="000000"/>
        </w:rPr>
        <w:t>2015 Z. z. o verejnom obstarávaní a o zmene a doplnení niektorých zákonov v znení neskorších predpisov</w:t>
      </w:r>
      <w:r w:rsidR="00123F85">
        <w:rPr>
          <w:color w:val="000000"/>
        </w:rPr>
        <w:t xml:space="preserve"> (ďalej len „ZVO“)</w:t>
      </w:r>
      <w:r w:rsidR="00412F75" w:rsidRPr="00412F75">
        <w:rPr>
          <w:color w:val="000000"/>
        </w:rPr>
        <w:t xml:space="preserve"> </w:t>
      </w:r>
      <w:r w:rsidR="00412F75" w:rsidRPr="00216F52">
        <w:t>nevzťahuje.</w:t>
      </w:r>
      <w:r w:rsidR="00916CC1">
        <w:t xml:space="preserve"> CO je zodpovedný </w:t>
      </w:r>
      <w:r w:rsidR="00916CC1" w:rsidRPr="00DA2A75">
        <w:rPr>
          <w:color w:val="000000"/>
        </w:rPr>
        <w:t xml:space="preserve">za certifikáciu a certifikačné overovanie, ktorého súčasťou je overenie postupov RO pri výkone finančnej kontroly verejného obstarávania, ktorá zahŕňa aj overenie pravidiel ochrany hospodárskej súťaže. </w:t>
      </w:r>
    </w:p>
    <w:p w14:paraId="7FACDBB1" w14:textId="5632A0CC" w:rsidR="003B7E41" w:rsidRPr="00255BE3" w:rsidRDefault="00540AD4" w:rsidP="00B1448B">
      <w:pPr>
        <w:pStyle w:val="SRKNorm"/>
        <w:numPr>
          <w:ilvl w:val="0"/>
          <w:numId w:val="33"/>
        </w:numPr>
        <w:spacing w:before="120" w:after="120"/>
        <w:ind w:left="142" w:hanging="426"/>
        <w:contextualSpacing w:val="0"/>
      </w:pPr>
      <w:r>
        <w:t>Ú</w:t>
      </w:r>
      <w:r w:rsidR="005E7B25">
        <w:t>rad</w:t>
      </w:r>
      <w:r w:rsidR="00740AA4" w:rsidRPr="00255BE3">
        <w:t xml:space="preserve"> je nezávislý ústredný orgán štátnej správy pre ochranu hospodárskej súťaže a koordináciu štátnej pomoci. Úrad zasahuje v prípadoch kartelových dohôd, zneužívania dominantného postavenia, vertikálnych dohôd, kontroluje koncentrácie, ktoré spĺňajú notifikačné kritériá a posudzuje konanie orgánov verejnej správy v prípade, že sa dopustia obmedzenia hospodárskej súťaže a taktiež zabezpečuje ochranu hospodárskej súťaže </w:t>
      </w:r>
      <w:r w:rsidR="00236C35">
        <w:t xml:space="preserve">                     </w:t>
      </w:r>
      <w:r w:rsidR="00740AA4" w:rsidRPr="00255BE3">
        <w:t xml:space="preserve">v oblasti štátnej pomoci. Postavenie </w:t>
      </w:r>
      <w:r w:rsidR="006E1C7C">
        <w:t>ú</w:t>
      </w:r>
      <w:r w:rsidR="00740AA4" w:rsidRPr="00255BE3">
        <w:t xml:space="preserve">radu upravuje zákon č. </w:t>
      </w:r>
      <w:r w:rsidR="005B367C" w:rsidRPr="00767EA6">
        <w:rPr>
          <w:lang w:eastAsia="en-US"/>
        </w:rPr>
        <w:t xml:space="preserve">136/2001 Z. z. o ochrane hospodárskej súťaže a o zmene a doplnení zákona Slovenskej národnej rady č. 347/1990 Zb. o organizácii ministerstiev a ostatných ústredných orgánov štátnej správy Slovenskej republiky v znení neskorších predpisov </w:t>
      </w:r>
      <w:r w:rsidR="00740AA4" w:rsidRPr="00255BE3">
        <w:t>v znen</w:t>
      </w:r>
      <w:r w:rsidR="00236C35">
        <w:t>í neskorších predpisov (ďalej len „zákon o ochrane</w:t>
      </w:r>
      <w:r w:rsidR="00216F52">
        <w:t xml:space="preserve"> hospodárskej súťaže“), pričom ú</w:t>
      </w:r>
      <w:r w:rsidR="00740AA4" w:rsidRPr="00255BE3">
        <w:t>rad aplikuje okrem slovenského aj európske právo</w:t>
      </w:r>
      <w:r w:rsidR="00801554">
        <w:t xml:space="preserve"> hospodárskej súťaže</w:t>
      </w:r>
      <w:r w:rsidR="00740AA4" w:rsidRPr="00255BE3">
        <w:t>.</w:t>
      </w:r>
      <w:r w:rsidR="00D57222">
        <w:t xml:space="preserve"> Ustanovenia tohto metodického pokynu neovplyvňujú konanie úradu z vlastnej iniciatívy.</w:t>
      </w:r>
    </w:p>
    <w:p w14:paraId="17AA08E8" w14:textId="7092D119" w:rsidR="00236C35" w:rsidRDefault="00D35D08" w:rsidP="00236C35">
      <w:pPr>
        <w:pStyle w:val="SRKNorm"/>
        <w:numPr>
          <w:ilvl w:val="0"/>
          <w:numId w:val="33"/>
        </w:numPr>
        <w:spacing w:before="120" w:after="120"/>
        <w:ind w:left="142" w:hanging="426"/>
        <w:contextualSpacing w:val="0"/>
        <w:rPr>
          <w:color w:val="000000"/>
        </w:rPr>
      </w:pPr>
      <w:r w:rsidRPr="00255BE3">
        <w:rPr>
          <w:color w:val="000000"/>
        </w:rPr>
        <w:t xml:space="preserve">Úrad podpredsedu vlády SR pre investície a informatizáciu vykonáva v súlade </w:t>
      </w:r>
      <w:r w:rsidR="00236C35">
        <w:rPr>
          <w:color w:val="000000"/>
        </w:rPr>
        <w:t xml:space="preserve">                               </w:t>
      </w:r>
      <w:r w:rsidRPr="00255BE3">
        <w:rPr>
          <w:color w:val="000000"/>
        </w:rPr>
        <w:t>s ustanoveniami zákona č. 292/2014 Z. z. o príspevku poskytovanom z európskych štrukturálnych a investičných fondov a o zmene a doplnení niektorých zákonov pôsobnosť a kompetencie CKO.</w:t>
      </w:r>
      <w:bookmarkEnd w:id="162"/>
      <w:bookmarkEnd w:id="163"/>
    </w:p>
    <w:p w14:paraId="4B6CB281" w14:textId="77777777" w:rsidR="00D34E00" w:rsidRPr="00D34E00" w:rsidRDefault="00D34E00" w:rsidP="00D34E00"/>
    <w:p w14:paraId="7124691F" w14:textId="77777777" w:rsidR="00255BE3" w:rsidRDefault="00FB7791" w:rsidP="00255BE3">
      <w:pPr>
        <w:pStyle w:val="MPCKO1"/>
        <w:numPr>
          <w:ilvl w:val="0"/>
          <w:numId w:val="1"/>
        </w:numPr>
        <w:ind w:left="142" w:hanging="426"/>
      </w:pPr>
      <w:bookmarkStart w:id="175" w:name="_Toc38880621"/>
      <w:r>
        <w:rPr>
          <w:sz w:val="32"/>
          <w:szCs w:val="32"/>
        </w:rPr>
        <w:t>Rozsah</w:t>
      </w:r>
      <w:r w:rsidR="00255BE3" w:rsidRPr="00255BE3">
        <w:rPr>
          <w:sz w:val="32"/>
          <w:szCs w:val="32"/>
        </w:rPr>
        <w:t xml:space="preserve"> spolupráce – horizontálne dohody obmedzujúce hospodársku súťaž</w:t>
      </w:r>
      <w:bookmarkEnd w:id="175"/>
    </w:p>
    <w:p w14:paraId="1CE1B6FC" w14:textId="77777777" w:rsidR="00D35D08" w:rsidRPr="00255BE3" w:rsidRDefault="00D35D08" w:rsidP="00F8637B">
      <w:pPr>
        <w:jc w:val="both"/>
      </w:pPr>
    </w:p>
    <w:p w14:paraId="1A35AA9B" w14:textId="2822A414" w:rsidR="00F8637B" w:rsidRPr="00216F52" w:rsidRDefault="004E1552" w:rsidP="004E1552">
      <w:pPr>
        <w:pStyle w:val="Odsekzoznamu"/>
        <w:numPr>
          <w:ilvl w:val="0"/>
          <w:numId w:val="25"/>
        </w:numPr>
        <w:ind w:left="0" w:firstLine="0"/>
        <w:jc w:val="both"/>
      </w:pPr>
      <w:ins w:id="176" w:author="Autor">
        <w:r w:rsidRPr="004E1552">
          <w:t>Podľa ustanovení § 4 ods. 4 písm. f) zákona o ochrane hospodárskej súťaže je zakázaná dohoda obmedzujúca súťaž spočívajúca v koordinácii podnikateľov vo verejnom obstarávaní, v obchodnej verejnej súťaži alebo inej obdobnej súťaži, v súvislosti s verejným obstarávaním, obchodnou verejnou súťažou alebo inou obdobnou súťažou, podľa  § 4 ods. 4 písm. a) a c) zákona o ochrane hospodárskej súťaže je zakázaná aj dohoda,  spočívajúca v (a) priamom alebo nepriamom určení cien tovaru alebo iných obchodných podmienok a (c) rozdelení trhu alebo zdrojov zásobovania. Spolupráca s úradom sa teda týka takých dohôd a kolúzneho správania, ktoré sa uskutočňujú na tzv. horizontálnej úrovni, t.j. kedy ide o dohody uzatvorené medzi podnikateľmi, ktorí pôsobia na tej istej úrovni výrobného alebo distribučného reťazca, teda sú priamymi konkurentmi pri podávaní ponúk v procese verejného obstarávania.</w:t>
        </w:r>
        <w:r>
          <w:t xml:space="preserve"> </w:t>
        </w:r>
      </w:ins>
      <w:del w:id="177" w:author="Autor">
        <w:r w:rsidR="00AF6AC1" w:rsidDel="004E1552">
          <w:delText>Podľa ustanoven</w:delText>
        </w:r>
        <w:r w:rsidR="005B367C" w:rsidDel="004E1552">
          <w:delText>í</w:delText>
        </w:r>
        <w:r w:rsidR="00F8637B" w:rsidRPr="00255BE3" w:rsidDel="004E1552">
          <w:delText xml:space="preserve"> § 4 ods. 4 písm. f) zákona o ochrane hospodárskej súťaže je zakázaná dohoda obmedzujúca súťaž spočívajúca v koordinácii podnikateľov vo verejnom obstarávaní, v obchodnej verejnej súťaži alebo inej obdobnej súťaži, v súvislosti s verejným obstarávaním, obchodnou verejnou súťažou alebo inou obdobnou súťažou</w:delText>
        </w:r>
        <w:r w:rsidR="00801554" w:rsidDel="004E1552">
          <w:delText xml:space="preserve">, podľa  </w:delText>
        </w:r>
        <w:r w:rsidR="005B367C" w:rsidRPr="00255BE3" w:rsidDel="004E1552">
          <w:delText xml:space="preserve">§ 4 ods. 4 písm. </w:delText>
        </w:r>
        <w:r w:rsidR="005B367C" w:rsidDel="004E1552">
          <w:delText>a</w:delText>
        </w:r>
        <w:r w:rsidR="005B367C" w:rsidRPr="00255BE3" w:rsidDel="004E1552">
          <w:delText>)</w:delText>
        </w:r>
        <w:r w:rsidR="005B367C" w:rsidDel="004E1552">
          <w:delText xml:space="preserve"> až c) zákona o ochrane hospodárskej súťaže </w:delText>
        </w:r>
        <w:r w:rsidR="00801554" w:rsidDel="004E1552">
          <w:delText>je okrem iného zakázaná aj</w:delText>
        </w:r>
        <w:r w:rsidR="005B367C" w:rsidDel="004E1552">
          <w:delText xml:space="preserve"> </w:delText>
        </w:r>
        <w:r w:rsidR="00801554" w:rsidDel="004E1552">
          <w:delText xml:space="preserve">koordinácia podnikateľov, dohoda,  spočívajúca v </w:delText>
        </w:r>
        <w:r w:rsidR="005B367C" w:rsidDel="004E1552">
          <w:delText>(a) priamom alebo nepriamom určení cien tovaru alebo iných obchodných podmienok, (b) záväzku obmedzenia alebo kontroly výroby, odbytu, technického rozvoja alebo investícií, (c) rozdelení trhu alebo zdrojov zásobovania.</w:delText>
        </w:r>
        <w:r w:rsidR="005B367C" w:rsidRPr="00255BE3" w:rsidDel="004E1552">
          <w:delText xml:space="preserve"> </w:delText>
        </w:r>
        <w:r w:rsidR="00F8637B" w:rsidRPr="00255BE3" w:rsidDel="004E1552">
          <w:delText>Spolupráca s </w:delText>
        </w:r>
        <w:r w:rsidR="006E1C7C" w:rsidDel="004E1552">
          <w:delText>ú</w:delText>
        </w:r>
        <w:r w:rsidR="00F8637B" w:rsidRPr="00255BE3" w:rsidDel="004E1552">
          <w:delText>radom sa teda týka takýc</w:delText>
        </w:r>
        <w:r w:rsidR="00AF6AC1" w:rsidDel="004E1552">
          <w:delText>h dohôd a kolúzneho správania</w:delText>
        </w:r>
        <w:r w:rsidR="00F8637B" w:rsidRPr="00255BE3" w:rsidDel="004E1552">
          <w:delText xml:space="preserve">, ktoré sa uskutočňuje na tzv. </w:delText>
        </w:r>
        <w:r w:rsidR="00F8637B" w:rsidRPr="005B367C" w:rsidDel="004E1552">
          <w:rPr>
            <w:b/>
          </w:rPr>
          <w:delText>horizontálnej úrovni</w:delText>
        </w:r>
        <w:r w:rsidR="00F8637B" w:rsidRPr="00255BE3" w:rsidDel="004E1552">
          <w:delText>, t.j. kedy ide o dohody na úrovni podnikateľských subjektov, resp. priamych konkurentov</w:delText>
        </w:r>
        <w:r w:rsidR="00AF6AC1" w:rsidDel="004E1552">
          <w:delText xml:space="preserve">, napr. dohody medzi uchádzačmi alebo záujemcami o zákazku </w:delText>
        </w:r>
        <w:r w:rsidR="00AF6AC1" w:rsidRPr="00216F52" w:rsidDel="004E1552">
          <w:delText>verejného obstarávania</w:delText>
        </w:r>
        <w:r w:rsidR="00F8637B" w:rsidRPr="00216F52" w:rsidDel="004E1552">
          <w:delText xml:space="preserve">. </w:delText>
        </w:r>
      </w:del>
    </w:p>
    <w:p w14:paraId="17DEB39C" w14:textId="77777777" w:rsidR="00D35D08" w:rsidRPr="00216F52" w:rsidRDefault="00D35D08" w:rsidP="005B367C">
      <w:pPr>
        <w:ind w:left="142" w:hanging="426"/>
        <w:jc w:val="both"/>
      </w:pPr>
    </w:p>
    <w:p w14:paraId="559D1D18" w14:textId="035AF52E" w:rsidR="00F8637B" w:rsidRPr="00216F52" w:rsidRDefault="00AF6AC1" w:rsidP="005B367C">
      <w:pPr>
        <w:pStyle w:val="Odsekzoznamu"/>
        <w:numPr>
          <w:ilvl w:val="0"/>
          <w:numId w:val="25"/>
        </w:numPr>
        <w:ind w:left="142" w:hanging="426"/>
        <w:jc w:val="both"/>
      </w:pPr>
      <w:r w:rsidRPr="00216F52">
        <w:t xml:space="preserve">Od </w:t>
      </w:r>
      <w:r w:rsidR="00F8637B" w:rsidRPr="00216F52">
        <w:t xml:space="preserve">dohôd </w:t>
      </w:r>
      <w:r w:rsidRPr="00216F52">
        <w:t xml:space="preserve">podľa ods. 1 </w:t>
      </w:r>
      <w:r w:rsidR="00F8637B" w:rsidRPr="00216F52">
        <w:t xml:space="preserve">je potrebné odlíšiť </w:t>
      </w:r>
      <w:r w:rsidR="00801554" w:rsidRPr="00216F52">
        <w:t xml:space="preserve">vzťahy </w:t>
      </w:r>
      <w:r w:rsidR="00F8637B" w:rsidRPr="00216F52">
        <w:t xml:space="preserve">na úrovni verejný obstarávateľ - uchádzač, ktorých posudzovanie spadá do pôsobnosti Úradu pre verejné obstarávanie (konflikt záujmov) alebo orgánov činných v trestnom konaní (napr. trestný čin machinácií vo verejnom obstarávaní). </w:t>
      </w:r>
      <w:r w:rsidR="003B103C" w:rsidRPr="00216F52">
        <w:t xml:space="preserve">Úrad neposudzuje </w:t>
      </w:r>
      <w:r w:rsidR="008314DC" w:rsidRPr="00216F52">
        <w:t xml:space="preserve">možné </w:t>
      </w:r>
      <w:r w:rsidR="003B103C" w:rsidRPr="00216F52">
        <w:t>porušenie právnych predpisov upravujúcich oblasť verejného obstarávania.</w:t>
      </w:r>
    </w:p>
    <w:p w14:paraId="07720F1E" w14:textId="77777777" w:rsidR="00D35D08" w:rsidRPr="00255BE3" w:rsidRDefault="00D35D08" w:rsidP="00B1448B">
      <w:pPr>
        <w:ind w:left="142" w:hanging="426"/>
        <w:jc w:val="both"/>
      </w:pPr>
    </w:p>
    <w:p w14:paraId="53AE547B" w14:textId="67235446" w:rsidR="00D35D08" w:rsidRDefault="00D35D08" w:rsidP="00F8637B">
      <w:pPr>
        <w:jc w:val="both"/>
      </w:pPr>
    </w:p>
    <w:p w14:paraId="61A1EEEC" w14:textId="77777777" w:rsidR="000274A7" w:rsidDel="00A47691" w:rsidRDefault="000274A7" w:rsidP="00F8637B">
      <w:pPr>
        <w:jc w:val="both"/>
        <w:rPr>
          <w:del w:id="178" w:author="Autor"/>
        </w:rPr>
      </w:pPr>
    </w:p>
    <w:p w14:paraId="1C57B0DF" w14:textId="77777777" w:rsidR="000274A7" w:rsidRPr="00255BE3" w:rsidRDefault="000274A7" w:rsidP="00F8637B">
      <w:pPr>
        <w:jc w:val="both"/>
      </w:pPr>
    </w:p>
    <w:p w14:paraId="61EBD9C8" w14:textId="77777777" w:rsidR="00255BE3" w:rsidRDefault="00255BE3" w:rsidP="00255BE3">
      <w:pPr>
        <w:pStyle w:val="MPCKO1"/>
        <w:numPr>
          <w:ilvl w:val="0"/>
          <w:numId w:val="1"/>
        </w:numPr>
        <w:ind w:left="142" w:hanging="426"/>
      </w:pPr>
      <w:bookmarkStart w:id="179" w:name="_Toc38880622"/>
      <w:r w:rsidRPr="00255BE3">
        <w:rPr>
          <w:sz w:val="32"/>
          <w:szCs w:val="32"/>
        </w:rPr>
        <w:t>Formy spolupráce – všeobecné pravidlá</w:t>
      </w:r>
      <w:bookmarkEnd w:id="179"/>
    </w:p>
    <w:p w14:paraId="300ECB76" w14:textId="77777777" w:rsidR="00D35D08" w:rsidRPr="00255BE3" w:rsidRDefault="00D35D08" w:rsidP="00F8637B">
      <w:pPr>
        <w:rPr>
          <w:b/>
          <w:sz w:val="32"/>
          <w:szCs w:val="32"/>
        </w:rPr>
      </w:pPr>
    </w:p>
    <w:p w14:paraId="42A046BB" w14:textId="12DE9BDD" w:rsidR="00D35D08" w:rsidRPr="00255BE3" w:rsidRDefault="00D35D08" w:rsidP="00B1448B">
      <w:pPr>
        <w:pStyle w:val="Odsekzoznamu"/>
        <w:numPr>
          <w:ilvl w:val="0"/>
          <w:numId w:val="26"/>
        </w:numPr>
        <w:spacing w:after="120"/>
        <w:ind w:left="142"/>
        <w:jc w:val="both"/>
      </w:pPr>
      <w:r w:rsidRPr="00255BE3">
        <w:t xml:space="preserve">Výstupom </w:t>
      </w:r>
      <w:r w:rsidR="00EC1C1B">
        <w:t xml:space="preserve">finančnej </w:t>
      </w:r>
      <w:r w:rsidRPr="00255BE3">
        <w:t>kontroly verejného obstarávania zo strany RO je kontrolný zoznam a</w:t>
      </w:r>
      <w:del w:id="180" w:author="Autor">
        <w:r w:rsidRPr="00255BE3" w:rsidDel="008C26C9">
          <w:delText> </w:delText>
        </w:r>
      </w:del>
      <w:ins w:id="181" w:author="Autor">
        <w:r w:rsidR="008C26C9">
          <w:t> </w:t>
        </w:r>
        <w:r w:rsidR="00A47691">
          <w:t>N</w:t>
        </w:r>
        <w:r w:rsidR="008C26C9">
          <w:t>ávrh správy/</w:t>
        </w:r>
      </w:ins>
      <w:r w:rsidRPr="00255BE3">
        <w:t>Správa z kontroly, pričom v otázke možného využitia spolupráce s </w:t>
      </w:r>
      <w:r w:rsidR="006E1C7C">
        <w:t>ú</w:t>
      </w:r>
      <w:r w:rsidRPr="00255BE3">
        <w:t xml:space="preserve">radom vychádza </w:t>
      </w:r>
      <w:r w:rsidR="00FB7791">
        <w:t xml:space="preserve">RO </w:t>
      </w:r>
      <w:r w:rsidRPr="00255BE3">
        <w:t xml:space="preserve">z rizikových </w:t>
      </w:r>
      <w:r w:rsidRPr="00137F3D">
        <w:rPr>
          <w:color w:val="000000" w:themeColor="text1"/>
        </w:rPr>
        <w:t>indikátorov</w:t>
      </w:r>
      <w:r w:rsidR="00C40857">
        <w:rPr>
          <w:color w:val="000000" w:themeColor="text1"/>
        </w:rPr>
        <w:t xml:space="preserve"> (kapitola 4</w:t>
      </w:r>
      <w:r w:rsidR="00137F3D" w:rsidRPr="00137F3D">
        <w:rPr>
          <w:color w:val="000000" w:themeColor="text1"/>
        </w:rPr>
        <w:t>)</w:t>
      </w:r>
      <w:r w:rsidR="00FB7791">
        <w:rPr>
          <w:color w:val="000000" w:themeColor="text1"/>
        </w:rPr>
        <w:t>, ktoré zamestnanci RO (kontrolní manažéri verejného obstarávania) identifikovali</w:t>
      </w:r>
      <w:r w:rsidRPr="00137F3D">
        <w:rPr>
          <w:color w:val="000000" w:themeColor="text1"/>
        </w:rPr>
        <w:t xml:space="preserve"> v rámci </w:t>
      </w:r>
      <w:r w:rsidR="00FB7791">
        <w:rPr>
          <w:color w:val="000000" w:themeColor="text1"/>
        </w:rPr>
        <w:t xml:space="preserve">finančnej </w:t>
      </w:r>
      <w:r w:rsidRPr="00137F3D">
        <w:rPr>
          <w:color w:val="000000" w:themeColor="text1"/>
        </w:rPr>
        <w:t xml:space="preserve">kontroly použitého postupu zadávania zákazky. </w:t>
      </w:r>
      <w:r w:rsidR="008314DC">
        <w:rPr>
          <w:color w:val="000000" w:themeColor="text1"/>
        </w:rPr>
        <w:t xml:space="preserve">Identifikovanie rizikových indikátorov a ich </w:t>
      </w:r>
      <w:r w:rsidR="008314DC">
        <w:t>k</w:t>
      </w:r>
      <w:r w:rsidRPr="00255BE3">
        <w:t xml:space="preserve">umulácia môže </w:t>
      </w:r>
      <w:r w:rsidR="00AB3A52">
        <w:t>predstavovať</w:t>
      </w:r>
      <w:r w:rsidR="00AB3A52" w:rsidRPr="00255BE3">
        <w:t xml:space="preserve"> </w:t>
      </w:r>
      <w:r w:rsidRPr="00255BE3">
        <w:t xml:space="preserve">zvýšené riziko z pohľadu možného porušenia zákona o ochrane hospodárskej súťaže, a teda indikuje potrebu spolupráce dotknutého </w:t>
      </w:r>
      <w:r w:rsidR="008314DC">
        <w:t xml:space="preserve">RO </w:t>
      </w:r>
      <w:r w:rsidR="00216F52">
        <w:t>s ú</w:t>
      </w:r>
      <w:r w:rsidRPr="00255BE3">
        <w:t xml:space="preserve">radom. </w:t>
      </w:r>
    </w:p>
    <w:p w14:paraId="19C65E1C" w14:textId="77777777" w:rsidR="00E1107B" w:rsidRPr="00255BE3" w:rsidRDefault="00E1107B" w:rsidP="00B1448B">
      <w:pPr>
        <w:pStyle w:val="Odsekzoznamu"/>
        <w:spacing w:after="120"/>
        <w:ind w:left="142"/>
        <w:jc w:val="both"/>
      </w:pPr>
    </w:p>
    <w:p w14:paraId="6A151A68" w14:textId="5C117FEB" w:rsidR="003B7E41" w:rsidRPr="00255BE3" w:rsidRDefault="00216F52" w:rsidP="00255BE3">
      <w:pPr>
        <w:pStyle w:val="Odsekzoznamu"/>
        <w:numPr>
          <w:ilvl w:val="0"/>
          <w:numId w:val="26"/>
        </w:numPr>
        <w:ind w:left="142"/>
        <w:jc w:val="both"/>
        <w:rPr>
          <w:color w:val="000000"/>
        </w:rPr>
      </w:pPr>
      <w:r>
        <w:rPr>
          <w:color w:val="000000"/>
        </w:rPr>
        <w:t>Spolupráca ú</w:t>
      </w:r>
      <w:r w:rsidR="00F8637B" w:rsidRPr="00255BE3">
        <w:rPr>
          <w:color w:val="000000"/>
        </w:rPr>
        <w:t>radu</w:t>
      </w:r>
      <w:r w:rsidR="00916CC1">
        <w:rPr>
          <w:color w:val="000000"/>
        </w:rPr>
        <w:t xml:space="preserve">, CKO, </w:t>
      </w:r>
      <w:r w:rsidR="00F8637B" w:rsidRPr="00255BE3">
        <w:rPr>
          <w:color w:val="000000"/>
        </w:rPr>
        <w:t>RO</w:t>
      </w:r>
      <w:r w:rsidR="00916CC1">
        <w:rPr>
          <w:color w:val="000000"/>
        </w:rPr>
        <w:t xml:space="preserve"> a CO</w:t>
      </w:r>
      <w:r w:rsidR="00F8637B" w:rsidRPr="00255BE3">
        <w:rPr>
          <w:color w:val="000000"/>
        </w:rPr>
        <w:t xml:space="preserve"> sa v zmysle Doh</w:t>
      </w:r>
      <w:r w:rsidR="00FB7791">
        <w:rPr>
          <w:color w:val="000000"/>
        </w:rPr>
        <w:t xml:space="preserve">ody (čl. I ods. </w:t>
      </w:r>
      <w:r w:rsidR="00916CC1">
        <w:rPr>
          <w:color w:val="000000"/>
        </w:rPr>
        <w:t>5</w:t>
      </w:r>
      <w:r w:rsidR="00FB7791">
        <w:rPr>
          <w:color w:val="000000"/>
        </w:rPr>
        <w:t xml:space="preserve"> písm. a)</w:t>
      </w:r>
      <w:r w:rsidR="006E1C7C">
        <w:rPr>
          <w:color w:val="000000"/>
        </w:rPr>
        <w:t xml:space="preserve">, </w:t>
      </w:r>
      <w:r w:rsidR="00FB7791">
        <w:rPr>
          <w:color w:val="000000"/>
        </w:rPr>
        <w:t>b)</w:t>
      </w:r>
      <w:r w:rsidR="006E1C7C">
        <w:rPr>
          <w:color w:val="000000"/>
        </w:rPr>
        <w:t>, c) a d)</w:t>
      </w:r>
      <w:r w:rsidR="00F8637B" w:rsidRPr="00255BE3">
        <w:rPr>
          <w:color w:val="000000"/>
        </w:rPr>
        <w:t xml:space="preserve"> týka týchto oblastí:</w:t>
      </w:r>
    </w:p>
    <w:p w14:paraId="74FDBCAB" w14:textId="7F80760A" w:rsidR="00491649" w:rsidRPr="00216F52" w:rsidRDefault="00F8637B" w:rsidP="00216F52">
      <w:pPr>
        <w:pStyle w:val="Odsekzoznamu"/>
        <w:numPr>
          <w:ilvl w:val="1"/>
          <w:numId w:val="26"/>
        </w:numPr>
        <w:ind w:left="993" w:hanging="426"/>
        <w:jc w:val="both"/>
        <w:rPr>
          <w:color w:val="000000"/>
        </w:rPr>
      </w:pPr>
      <w:r w:rsidRPr="00491649">
        <w:rPr>
          <w:color w:val="000000"/>
        </w:rPr>
        <w:t xml:space="preserve">podávanie </w:t>
      </w:r>
      <w:r w:rsidRPr="00216F52">
        <w:rPr>
          <w:color w:val="000000"/>
        </w:rPr>
        <w:t>podnetov</w:t>
      </w:r>
      <w:r w:rsidR="003B103C" w:rsidRPr="00216F52">
        <w:rPr>
          <w:color w:val="000000"/>
        </w:rPr>
        <w:t xml:space="preserve"> zo strany</w:t>
      </w:r>
      <w:r w:rsidRPr="00216F52">
        <w:rPr>
          <w:color w:val="000000"/>
        </w:rPr>
        <w:t xml:space="preserve"> RO</w:t>
      </w:r>
      <w:r w:rsidR="006E1C7C" w:rsidRPr="00216F52">
        <w:rPr>
          <w:color w:val="000000"/>
        </w:rPr>
        <w:t>,</w:t>
      </w:r>
      <w:r w:rsidR="00916CC1">
        <w:rPr>
          <w:color w:val="000000"/>
        </w:rPr>
        <w:t xml:space="preserve"> CO a</w:t>
      </w:r>
      <w:r w:rsidR="006E1C7C" w:rsidRPr="00216F52">
        <w:rPr>
          <w:color w:val="000000"/>
        </w:rPr>
        <w:t xml:space="preserve"> i</w:t>
      </w:r>
      <w:r w:rsidR="00471A93" w:rsidRPr="00216F52">
        <w:rPr>
          <w:color w:val="000000"/>
        </w:rPr>
        <w:t>ných subjektov</w:t>
      </w:r>
      <w:r w:rsidR="00934DA9" w:rsidRPr="00216F52">
        <w:rPr>
          <w:color w:val="000000"/>
        </w:rPr>
        <w:t>,</w:t>
      </w:r>
      <w:r w:rsidRPr="00216F52">
        <w:rPr>
          <w:color w:val="000000"/>
        </w:rPr>
        <w:t xml:space="preserve"> </w:t>
      </w:r>
      <w:r w:rsidR="003B103C" w:rsidRPr="00216F52">
        <w:rPr>
          <w:color w:val="000000"/>
        </w:rPr>
        <w:t xml:space="preserve">ako i vlastných podnetov </w:t>
      </w:r>
      <w:r w:rsidR="006E1C7C" w:rsidRPr="00216F52">
        <w:rPr>
          <w:color w:val="000000"/>
        </w:rPr>
        <w:t>ú</w:t>
      </w:r>
      <w:r w:rsidRPr="00216F52">
        <w:rPr>
          <w:color w:val="000000"/>
        </w:rPr>
        <w:t>radu z dôvodu podozrenia na porušenie zákona o ochrane hospodárskej súťaže,</w:t>
      </w:r>
    </w:p>
    <w:p w14:paraId="24B856FE" w14:textId="26E58A2E" w:rsidR="00491649" w:rsidRDefault="00A903DC" w:rsidP="00216F52">
      <w:pPr>
        <w:pStyle w:val="Odsekzoznamu"/>
        <w:numPr>
          <w:ilvl w:val="1"/>
          <w:numId w:val="26"/>
        </w:numPr>
        <w:ind w:left="993" w:hanging="426"/>
        <w:jc w:val="both"/>
        <w:rPr>
          <w:color w:val="000000"/>
        </w:rPr>
      </w:pPr>
      <w:r w:rsidRPr="00216F52">
        <w:rPr>
          <w:color w:val="000000"/>
        </w:rPr>
        <w:t>konzultácia RO</w:t>
      </w:r>
      <w:r w:rsidR="00916CC1">
        <w:rPr>
          <w:color w:val="000000"/>
        </w:rPr>
        <w:t>, CKO a CO</w:t>
      </w:r>
      <w:r w:rsidRPr="00216F52">
        <w:rPr>
          <w:color w:val="000000"/>
        </w:rPr>
        <w:t xml:space="preserve"> s </w:t>
      </w:r>
      <w:r w:rsidR="006E1C7C" w:rsidRPr="00216F52">
        <w:rPr>
          <w:color w:val="000000"/>
        </w:rPr>
        <w:t>ú</w:t>
      </w:r>
      <w:r w:rsidR="00F8637B" w:rsidRPr="00216F52">
        <w:rPr>
          <w:color w:val="000000"/>
        </w:rPr>
        <w:t>radom vo veciach možného porušenia zákona</w:t>
      </w:r>
      <w:r w:rsidR="00F8637B" w:rsidRPr="00491649">
        <w:rPr>
          <w:color w:val="000000"/>
        </w:rPr>
        <w:t xml:space="preserve"> o ochrane hospodárskej súťaže (písomná, osobná alebo jej kombinácia),</w:t>
      </w:r>
    </w:p>
    <w:p w14:paraId="4EEE0220" w14:textId="60B5AC06" w:rsidR="00790B26" w:rsidRPr="00491649" w:rsidRDefault="00790B26" w:rsidP="00216F52">
      <w:pPr>
        <w:pStyle w:val="Odsekzoznamu"/>
        <w:numPr>
          <w:ilvl w:val="1"/>
          <w:numId w:val="26"/>
        </w:numPr>
        <w:ind w:left="993" w:hanging="426"/>
        <w:jc w:val="both"/>
        <w:rPr>
          <w:color w:val="000000"/>
        </w:rPr>
      </w:pPr>
      <w:r w:rsidRPr="00491649">
        <w:rPr>
          <w:color w:val="000000"/>
        </w:rPr>
        <w:t xml:space="preserve">školenia k problematike dohôd obmedzujúcich súťaž, najmä pokiaľ ide o koordináciu </w:t>
      </w:r>
      <w:r w:rsidR="006E1C7C">
        <w:rPr>
          <w:color w:val="000000"/>
        </w:rPr>
        <w:t xml:space="preserve">podnikateľov </w:t>
      </w:r>
      <w:r w:rsidRPr="00491649">
        <w:rPr>
          <w:color w:val="000000"/>
        </w:rPr>
        <w:t>vo verejnom obstarávaní podľa zákona o ochrane hospodárskej súťaže</w:t>
      </w:r>
      <w:r w:rsidR="00491649">
        <w:rPr>
          <w:color w:val="000000"/>
        </w:rPr>
        <w:t>,</w:t>
      </w:r>
    </w:p>
    <w:p w14:paraId="5F24E730" w14:textId="41E092C3" w:rsidR="003C3E55" w:rsidRDefault="00790B26" w:rsidP="00491649">
      <w:pPr>
        <w:pStyle w:val="Odsekzoznamu"/>
        <w:numPr>
          <w:ilvl w:val="1"/>
          <w:numId w:val="26"/>
        </w:numPr>
        <w:ind w:left="993" w:hanging="426"/>
        <w:jc w:val="both"/>
        <w:rPr>
          <w:ins w:id="182" w:author="Autor"/>
          <w:color w:val="000000"/>
        </w:rPr>
      </w:pPr>
      <w:r>
        <w:rPr>
          <w:color w:val="000000"/>
        </w:rPr>
        <w:t xml:space="preserve">pravidelná aktualizácia rizikových indikátorov, ktorá vychádza z vlastných praktických skúseností </w:t>
      </w:r>
      <w:r w:rsidR="006E1C7C">
        <w:rPr>
          <w:color w:val="000000"/>
        </w:rPr>
        <w:t>ú</w:t>
      </w:r>
      <w:r>
        <w:rPr>
          <w:color w:val="000000"/>
        </w:rPr>
        <w:t>radu</w:t>
      </w:r>
      <w:r w:rsidR="006E1C7C">
        <w:rPr>
          <w:color w:val="000000"/>
        </w:rPr>
        <w:t xml:space="preserve"> a skúseností RO pri výkone finančnej kontroly verejného obstarávania</w:t>
      </w:r>
      <w:ins w:id="183" w:author="Autor">
        <w:r w:rsidR="008C26C9">
          <w:rPr>
            <w:color w:val="000000"/>
          </w:rPr>
          <w:t>.</w:t>
        </w:r>
      </w:ins>
    </w:p>
    <w:p w14:paraId="3B9EBE14" w14:textId="77777777" w:rsidR="00F8637B" w:rsidRPr="00255BE3" w:rsidRDefault="00F8637B" w:rsidP="00B1448B">
      <w:pPr>
        <w:ind w:left="142"/>
        <w:jc w:val="both"/>
        <w:rPr>
          <w:color w:val="000000"/>
        </w:rPr>
      </w:pPr>
    </w:p>
    <w:p w14:paraId="02BCFA32" w14:textId="0DBB1D47" w:rsidR="006E1C7C" w:rsidRDefault="00F8637B" w:rsidP="00216F52">
      <w:pPr>
        <w:pStyle w:val="Odsekzoznamu"/>
        <w:numPr>
          <w:ilvl w:val="0"/>
          <w:numId w:val="26"/>
        </w:numPr>
        <w:ind w:left="142"/>
        <w:jc w:val="both"/>
        <w:rPr>
          <w:color w:val="000000"/>
        </w:rPr>
      </w:pPr>
      <w:r w:rsidRPr="006E1C7C">
        <w:rPr>
          <w:color w:val="000000"/>
        </w:rPr>
        <w:t>Pri výbere konkrétneho spôsobu spolupráce s </w:t>
      </w:r>
      <w:r w:rsidR="006E1C7C" w:rsidRPr="006E1C7C">
        <w:rPr>
          <w:color w:val="000000"/>
        </w:rPr>
        <w:t>ú</w:t>
      </w:r>
      <w:r w:rsidRPr="006E1C7C">
        <w:rPr>
          <w:color w:val="000000"/>
        </w:rPr>
        <w:t xml:space="preserve">radom je </w:t>
      </w:r>
      <w:r w:rsidR="00EC1C1B">
        <w:rPr>
          <w:color w:val="000000"/>
        </w:rPr>
        <w:t>RO</w:t>
      </w:r>
      <w:r w:rsidR="005E7B25">
        <w:rPr>
          <w:color w:val="000000"/>
        </w:rPr>
        <w:t>, CO</w:t>
      </w:r>
      <w:r w:rsidR="00EC1C1B">
        <w:rPr>
          <w:color w:val="000000"/>
        </w:rPr>
        <w:t xml:space="preserve"> povinný zohľadniť </w:t>
      </w:r>
      <w:r w:rsidRPr="006E1C7C">
        <w:rPr>
          <w:color w:val="000000"/>
        </w:rPr>
        <w:t>závažnos</w:t>
      </w:r>
      <w:r w:rsidR="00483C17">
        <w:rPr>
          <w:color w:val="000000"/>
        </w:rPr>
        <w:t>ť</w:t>
      </w:r>
      <w:r w:rsidRPr="006E1C7C">
        <w:rPr>
          <w:color w:val="000000"/>
        </w:rPr>
        <w:t xml:space="preserve"> jednotlivých indícií o možnom protisúťažnom konaní subjektov</w:t>
      </w:r>
      <w:r w:rsidR="00483C17">
        <w:rPr>
          <w:color w:val="000000"/>
        </w:rPr>
        <w:t>, ako aj dopad na implementáciu projektu</w:t>
      </w:r>
      <w:r w:rsidRPr="006E1C7C">
        <w:rPr>
          <w:color w:val="000000"/>
        </w:rPr>
        <w:t>. Z uvedeného dôvodu, aj vzhľadom k</w:t>
      </w:r>
      <w:r w:rsidR="00FB7791" w:rsidRPr="006E1C7C">
        <w:rPr>
          <w:color w:val="000000"/>
        </w:rPr>
        <w:t> </w:t>
      </w:r>
      <w:r w:rsidRPr="006E1C7C">
        <w:rPr>
          <w:color w:val="000000"/>
        </w:rPr>
        <w:t>tomu</w:t>
      </w:r>
      <w:r w:rsidR="00FB7791" w:rsidRPr="006E1C7C">
        <w:rPr>
          <w:color w:val="000000"/>
        </w:rPr>
        <w:t>,</w:t>
      </w:r>
      <w:r w:rsidRPr="006E1C7C">
        <w:rPr>
          <w:color w:val="000000"/>
        </w:rPr>
        <w:t xml:space="preserve"> že v takomto prípade nejde o konanie zavinené priamo </w:t>
      </w:r>
      <w:r w:rsidR="006E1C7C" w:rsidRPr="006E1C7C">
        <w:rPr>
          <w:color w:val="000000"/>
        </w:rPr>
        <w:t>p</w:t>
      </w:r>
      <w:r w:rsidRPr="006E1C7C">
        <w:rPr>
          <w:color w:val="000000"/>
        </w:rPr>
        <w:t xml:space="preserve">rijímateľom, je </w:t>
      </w:r>
      <w:r w:rsidR="00FB7791" w:rsidRPr="006E1C7C">
        <w:rPr>
          <w:color w:val="000000"/>
        </w:rPr>
        <w:t xml:space="preserve">odporúčaný postup </w:t>
      </w:r>
      <w:r w:rsidRPr="006E1C7C">
        <w:rPr>
          <w:b/>
          <w:color w:val="000000"/>
        </w:rPr>
        <w:t>použiť v prvom rade inštitút konzultácie</w:t>
      </w:r>
      <w:r w:rsidRPr="006E1C7C">
        <w:rPr>
          <w:color w:val="000000"/>
        </w:rPr>
        <w:t xml:space="preserve"> s </w:t>
      </w:r>
      <w:r w:rsidR="006E1C7C" w:rsidRPr="006E1C7C">
        <w:rPr>
          <w:color w:val="000000"/>
        </w:rPr>
        <w:t>ú</w:t>
      </w:r>
      <w:r w:rsidRPr="006E1C7C">
        <w:rPr>
          <w:color w:val="000000"/>
        </w:rPr>
        <w:t>radom a až následne, na</w:t>
      </w:r>
      <w:r w:rsidR="00216F52">
        <w:rPr>
          <w:color w:val="000000"/>
        </w:rPr>
        <w:t xml:space="preserve"> základe výsledku konzultácie, </w:t>
      </w:r>
      <w:r w:rsidRPr="006E1C7C">
        <w:rPr>
          <w:color w:val="000000"/>
        </w:rPr>
        <w:t xml:space="preserve">sa rozhodnúť o prípadnom podaní podnetu na </w:t>
      </w:r>
      <w:r w:rsidR="006E1C7C" w:rsidRPr="006E1C7C">
        <w:rPr>
          <w:color w:val="000000"/>
        </w:rPr>
        <w:t>ú</w:t>
      </w:r>
      <w:r w:rsidRPr="006E1C7C">
        <w:rPr>
          <w:color w:val="000000"/>
        </w:rPr>
        <w:t>rad.</w:t>
      </w:r>
      <w:r w:rsidR="00AB3A52" w:rsidRPr="006E1C7C">
        <w:rPr>
          <w:color w:val="000000"/>
        </w:rPr>
        <w:t xml:space="preserve"> Predmetom konzultácií by malo/môže byť aj posúdenie možných vplyvov existencie zakázanej dohody na samotné kontrolované verejné obstarávanie. </w:t>
      </w:r>
      <w:r w:rsidR="00D34E00">
        <w:rPr>
          <w:color w:val="000000"/>
        </w:rPr>
        <w:t xml:space="preserve">Úrad si v tejto súvislosti vyhradzuje právo konať v rozsahu svojich právomocí iba v prípade existencie jednoznačných indícií nasvedčujúcich porušeniu pravidiel ochrany hospodárskej súťaže. </w:t>
      </w:r>
    </w:p>
    <w:p w14:paraId="0C7C314C" w14:textId="77777777" w:rsidR="00E1107B" w:rsidRPr="006E1C7C" w:rsidRDefault="00E1107B" w:rsidP="006E1C7C">
      <w:pPr>
        <w:pStyle w:val="Odsekzoznamu"/>
        <w:ind w:left="142"/>
        <w:jc w:val="both"/>
        <w:rPr>
          <w:color w:val="000000"/>
        </w:rPr>
      </w:pPr>
    </w:p>
    <w:p w14:paraId="253948B1" w14:textId="5E50363A" w:rsidR="006E1C7C" w:rsidRDefault="00F8637B" w:rsidP="006E1C7C">
      <w:pPr>
        <w:pStyle w:val="Odsekzoznamu"/>
        <w:numPr>
          <w:ilvl w:val="0"/>
          <w:numId w:val="26"/>
        </w:numPr>
        <w:ind w:left="142"/>
        <w:jc w:val="both"/>
        <w:rPr>
          <w:color w:val="000000"/>
        </w:rPr>
      </w:pPr>
      <w:r w:rsidRPr="00255BE3">
        <w:rPr>
          <w:color w:val="000000"/>
        </w:rPr>
        <w:t xml:space="preserve">V prípade, ak </w:t>
      </w:r>
      <w:r w:rsidR="006E1C7C">
        <w:rPr>
          <w:color w:val="000000"/>
        </w:rPr>
        <w:t>ú</w:t>
      </w:r>
      <w:r w:rsidRPr="00255BE3">
        <w:rPr>
          <w:color w:val="000000"/>
        </w:rPr>
        <w:t>rad potvrdí opodstatnenosť indícií nasvedčujúcich porušeniu pravidiel hospodárskej súťaže, je RO</w:t>
      </w:r>
      <w:r w:rsidR="005E7B25">
        <w:rPr>
          <w:color w:val="000000"/>
        </w:rPr>
        <w:t>, CO</w:t>
      </w:r>
      <w:r w:rsidRPr="00255BE3">
        <w:rPr>
          <w:color w:val="000000"/>
        </w:rPr>
        <w:t xml:space="preserve"> </w:t>
      </w:r>
      <w:r w:rsidR="00071AB3">
        <w:rPr>
          <w:color w:val="000000"/>
        </w:rPr>
        <w:t>povinný bezodkladne</w:t>
      </w:r>
      <w:r w:rsidRPr="00255BE3">
        <w:rPr>
          <w:color w:val="000000"/>
        </w:rPr>
        <w:t xml:space="preserve"> zaslať na </w:t>
      </w:r>
      <w:r w:rsidR="000274A7">
        <w:rPr>
          <w:color w:val="000000"/>
        </w:rPr>
        <w:t>ú</w:t>
      </w:r>
      <w:r w:rsidRPr="00255BE3">
        <w:rPr>
          <w:color w:val="000000"/>
        </w:rPr>
        <w:t>rad podnet (pri rešpektovaní pravidla finančného limitu na zas</w:t>
      </w:r>
      <w:r w:rsidR="00FB7791">
        <w:rPr>
          <w:color w:val="000000"/>
        </w:rPr>
        <w:t>lanie takéhoto podnetu uvedenom</w:t>
      </w:r>
      <w:r w:rsidRPr="00255BE3">
        <w:rPr>
          <w:color w:val="000000"/>
        </w:rPr>
        <w:t xml:space="preserve"> v ďalšom odseku) podľa článku I. ods. </w:t>
      </w:r>
      <w:r w:rsidR="004C5642">
        <w:rPr>
          <w:color w:val="000000"/>
        </w:rPr>
        <w:t>5</w:t>
      </w:r>
      <w:r w:rsidRPr="00255BE3">
        <w:rPr>
          <w:color w:val="000000"/>
        </w:rPr>
        <w:t xml:space="preserve"> písm. a) Dohody (ak si medzitým </w:t>
      </w:r>
      <w:r w:rsidR="000274A7">
        <w:rPr>
          <w:color w:val="000000"/>
        </w:rPr>
        <w:t>ú</w:t>
      </w:r>
      <w:r w:rsidRPr="00255BE3">
        <w:rPr>
          <w:color w:val="000000"/>
        </w:rPr>
        <w:t>rad podnet neosvojil a nezačal konanie z vlastnej iniciatívy).</w:t>
      </w:r>
      <w:r w:rsidR="006E1C7C">
        <w:rPr>
          <w:color w:val="000000"/>
        </w:rPr>
        <w:t xml:space="preserve"> Ak úrad nepotvrdí opodstatnenosť indícií, vydá k žiadosti o konzultáciu stanovisko, že indície nie sú dostatočné pre začatie </w:t>
      </w:r>
      <w:r w:rsidR="00D34E00">
        <w:rPr>
          <w:color w:val="000000"/>
        </w:rPr>
        <w:t>prešetrovania</w:t>
      </w:r>
      <w:r w:rsidR="006E1C7C">
        <w:rPr>
          <w:color w:val="000000"/>
        </w:rPr>
        <w:t>.</w:t>
      </w:r>
      <w:r w:rsidR="00C62C33">
        <w:rPr>
          <w:color w:val="000000"/>
        </w:rPr>
        <w:t xml:space="preserve"> Stanovisko bude súčasťou zápisnice z konzultácie.</w:t>
      </w:r>
    </w:p>
    <w:p w14:paraId="6202E513" w14:textId="77777777" w:rsidR="00ED48CB" w:rsidRPr="00DA2A75" w:rsidRDefault="00ED48CB" w:rsidP="00DA2A75">
      <w:pPr>
        <w:pStyle w:val="Odsekzoznamu"/>
        <w:rPr>
          <w:color w:val="000000"/>
        </w:rPr>
      </w:pPr>
    </w:p>
    <w:p w14:paraId="319BA11B" w14:textId="11025F7A" w:rsidR="00ED48CB" w:rsidRPr="00ED48CB" w:rsidRDefault="00471A93" w:rsidP="00DA2A75">
      <w:pPr>
        <w:pStyle w:val="Odsekzoznamu"/>
        <w:numPr>
          <w:ilvl w:val="0"/>
          <w:numId w:val="26"/>
        </w:numPr>
        <w:ind w:left="142"/>
        <w:jc w:val="both"/>
      </w:pPr>
      <w:r w:rsidRPr="00ED48CB">
        <w:t xml:space="preserve">Spolupráca podľa ods. 2 písm. a) </w:t>
      </w:r>
      <w:ins w:id="184" w:author="Autor">
        <w:r w:rsidR="0028440C">
          <w:t xml:space="preserve">tohto článku </w:t>
        </w:r>
      </w:ins>
      <w:r w:rsidRPr="00ED48CB">
        <w:t xml:space="preserve">nie je podmienená druhom verejného obstarávania, ani fázou jeho realizácie, pričom je však podmienená predpokladanou hodnotou zákazky, alebo súhrnnou hodnotou dotknutých zákaziek, a to vyššou ako 100 000 EUR bez </w:t>
      </w:r>
      <w:r w:rsidRPr="00ED48CB">
        <w:lastRenderedPageBreak/>
        <w:t>DPH.</w:t>
      </w:r>
      <w:ins w:id="185" w:author="Autor">
        <w:r w:rsidR="0028440C">
          <w:t xml:space="preserve"> </w:t>
        </w:r>
      </w:ins>
      <w:del w:id="186" w:author="Autor">
        <w:r w:rsidRPr="00ED48CB" w:rsidDel="0028440C">
          <w:delText xml:space="preserve"> </w:delText>
        </w:r>
        <w:r w:rsidR="00F8637B" w:rsidRPr="00ED48CB" w:rsidDel="0028440C">
          <w:delText xml:space="preserve"> </w:delText>
        </w:r>
        <w:r w:rsidR="00ED48CB" w:rsidDel="0028440C">
          <w:delText xml:space="preserve">                       </w:delText>
        </w:r>
      </w:del>
      <w:r w:rsidR="00ED48CB" w:rsidRPr="00ED48CB">
        <w:t>V prípade čiastkových zmlúv/plnení uzatváraných na základe rámcovej zmluvy sa tento limit považuje za splnený, ak uvedený finančný limit spĺňa samotná rámcová dohoda.</w:t>
      </w:r>
    </w:p>
    <w:p w14:paraId="0CAB3629" w14:textId="77777777" w:rsidR="00D34E00" w:rsidRPr="00ED48CB" w:rsidRDefault="00D34E00" w:rsidP="00ED48CB">
      <w:pPr>
        <w:jc w:val="both"/>
        <w:rPr>
          <w:color w:val="000000"/>
        </w:rPr>
      </w:pPr>
    </w:p>
    <w:p w14:paraId="5FEA2DCD" w14:textId="0BBC2580" w:rsidR="00E1107B" w:rsidRPr="00255BE3" w:rsidRDefault="00E1107B" w:rsidP="00B1448B">
      <w:pPr>
        <w:pStyle w:val="Odsekzoznamu"/>
        <w:numPr>
          <w:ilvl w:val="0"/>
          <w:numId w:val="26"/>
        </w:numPr>
        <w:ind w:left="142"/>
        <w:jc w:val="both"/>
        <w:rPr>
          <w:color w:val="000000"/>
        </w:rPr>
      </w:pPr>
      <w:r w:rsidRPr="00255BE3">
        <w:rPr>
          <w:color w:val="000000"/>
        </w:rPr>
        <w:t>S</w:t>
      </w:r>
      <w:r w:rsidR="00F8637B" w:rsidRPr="00255BE3">
        <w:rPr>
          <w:color w:val="000000"/>
        </w:rPr>
        <w:t xml:space="preserve">polupráca podľa </w:t>
      </w:r>
      <w:r w:rsidR="00177F1F">
        <w:rPr>
          <w:color w:val="000000"/>
        </w:rPr>
        <w:t xml:space="preserve">ods. 2 </w:t>
      </w:r>
      <w:r w:rsidR="00F8637B" w:rsidRPr="00255BE3">
        <w:rPr>
          <w:color w:val="000000"/>
        </w:rPr>
        <w:t xml:space="preserve">písm. b) </w:t>
      </w:r>
      <w:ins w:id="187" w:author="Autor">
        <w:r w:rsidR="0028440C">
          <w:rPr>
            <w:color w:val="000000"/>
          </w:rPr>
          <w:t xml:space="preserve">tohto článku </w:t>
        </w:r>
      </w:ins>
      <w:r w:rsidR="00F8637B" w:rsidRPr="00255BE3">
        <w:rPr>
          <w:color w:val="000000"/>
        </w:rPr>
        <w:t xml:space="preserve">nie je podmienená druhom verejného obstarávania, fázou jeho realizácie, ani predpokladanou hodnotou zákazky. </w:t>
      </w:r>
    </w:p>
    <w:p w14:paraId="35EBFF9E" w14:textId="77777777" w:rsidR="00E1107B" w:rsidRPr="00255BE3" w:rsidRDefault="00E1107B" w:rsidP="00B1448B">
      <w:pPr>
        <w:pStyle w:val="Odsekzoznamu"/>
        <w:ind w:left="142"/>
        <w:rPr>
          <w:color w:val="000000"/>
        </w:rPr>
      </w:pPr>
    </w:p>
    <w:p w14:paraId="39BA2AB0" w14:textId="463D411C" w:rsidR="00E1107B" w:rsidRPr="00255BE3" w:rsidRDefault="00F8637B" w:rsidP="00B1448B">
      <w:pPr>
        <w:pStyle w:val="Odsekzoznamu"/>
        <w:numPr>
          <w:ilvl w:val="0"/>
          <w:numId w:val="26"/>
        </w:numPr>
        <w:ind w:left="142"/>
        <w:jc w:val="both"/>
        <w:rPr>
          <w:color w:val="000000"/>
        </w:rPr>
      </w:pPr>
      <w:r w:rsidRPr="00255BE3">
        <w:rPr>
          <w:color w:val="000000"/>
        </w:rPr>
        <w:t>RO</w:t>
      </w:r>
      <w:r w:rsidR="005E7B25">
        <w:rPr>
          <w:color w:val="000000"/>
        </w:rPr>
        <w:t>, CO</w:t>
      </w:r>
      <w:r w:rsidRPr="00255BE3">
        <w:rPr>
          <w:color w:val="000000"/>
        </w:rPr>
        <w:t xml:space="preserve"> je vo svojej žiadosti povinný jasne označiť, o ktorú formu spolupráce v zmysle článku I ods. </w:t>
      </w:r>
      <w:r w:rsidR="004C5642">
        <w:rPr>
          <w:color w:val="000000"/>
        </w:rPr>
        <w:t>5</w:t>
      </w:r>
      <w:r w:rsidRPr="00255BE3">
        <w:rPr>
          <w:color w:val="000000"/>
        </w:rPr>
        <w:t xml:space="preserve"> písm. a) alebo b) Dohody má záujem a uviesť svoje pochybnosti o súlade predmetného verejného obstarávania so zákonom o ochrane hospodárskej súťaže a tiež, ktoré z rizikových indikátorov uvedených v tomto metodickom pokyne, resp. iné relevantné indície v rámci svojej kontroly verejného obstarávania identifikoval. </w:t>
      </w:r>
      <w:r w:rsidRPr="00255BE3">
        <w:rPr>
          <w:b/>
          <w:color w:val="000000"/>
        </w:rPr>
        <w:t>Pokiaľ úrad nevie z predloženej žiadosti identifikovať typ požadovanej spolupráce, alebo zo žiadosti nie je zrejmé na základe akých pochybností, skutočností a podozr</w:t>
      </w:r>
      <w:r w:rsidR="00216F52">
        <w:rPr>
          <w:b/>
          <w:color w:val="000000"/>
        </w:rPr>
        <w:t>ení RO</w:t>
      </w:r>
      <w:r w:rsidR="005E7B25">
        <w:rPr>
          <w:b/>
          <w:color w:val="000000"/>
        </w:rPr>
        <w:t>, CO</w:t>
      </w:r>
      <w:r w:rsidR="00216F52">
        <w:rPr>
          <w:b/>
          <w:color w:val="000000"/>
        </w:rPr>
        <w:t xml:space="preserve"> požaduje spoluprácu, je ú</w:t>
      </w:r>
      <w:r w:rsidRPr="00255BE3">
        <w:rPr>
          <w:b/>
          <w:color w:val="000000"/>
        </w:rPr>
        <w:t>rad oprávnený túto žiadosť zamietnuť</w:t>
      </w:r>
      <w:r w:rsidR="00640919">
        <w:rPr>
          <w:b/>
          <w:color w:val="000000"/>
        </w:rPr>
        <w:t xml:space="preserve"> a informovať o tejto skutočnosti RO</w:t>
      </w:r>
      <w:r w:rsidR="005E7B25">
        <w:rPr>
          <w:b/>
          <w:color w:val="000000"/>
        </w:rPr>
        <w:t>, CO</w:t>
      </w:r>
      <w:r w:rsidRPr="00255BE3">
        <w:rPr>
          <w:b/>
          <w:color w:val="000000"/>
        </w:rPr>
        <w:t>.</w:t>
      </w:r>
    </w:p>
    <w:p w14:paraId="3604770F" w14:textId="77777777" w:rsidR="00E1107B" w:rsidRPr="00255BE3" w:rsidRDefault="00E1107B" w:rsidP="00B1448B">
      <w:pPr>
        <w:pStyle w:val="Odsekzoznamu"/>
        <w:ind w:left="142"/>
        <w:rPr>
          <w:color w:val="000000"/>
        </w:rPr>
      </w:pPr>
    </w:p>
    <w:p w14:paraId="27E09803" w14:textId="5321C452" w:rsidR="00C92CB7" w:rsidRPr="00216F52" w:rsidRDefault="00F8637B" w:rsidP="006E1C7C">
      <w:pPr>
        <w:pStyle w:val="Odsekzoznamu"/>
        <w:numPr>
          <w:ilvl w:val="0"/>
          <w:numId w:val="26"/>
        </w:numPr>
        <w:ind w:left="142"/>
        <w:jc w:val="both"/>
        <w:rPr>
          <w:color w:val="000000"/>
        </w:rPr>
      </w:pPr>
      <w:r w:rsidRPr="00255BE3">
        <w:rPr>
          <w:color w:val="000000"/>
        </w:rPr>
        <w:t xml:space="preserve">V rámci podania </w:t>
      </w:r>
      <w:r w:rsidRPr="00C933E4">
        <w:rPr>
          <w:color w:val="000000"/>
        </w:rPr>
        <w:t xml:space="preserve">podnetu </w:t>
      </w:r>
      <w:r w:rsidRPr="00C933E4">
        <w:rPr>
          <w:b/>
          <w:color w:val="000000"/>
        </w:rPr>
        <w:t xml:space="preserve">podľa článku I ods. </w:t>
      </w:r>
      <w:r w:rsidR="004C5642">
        <w:rPr>
          <w:b/>
          <w:color w:val="000000"/>
        </w:rPr>
        <w:t>5</w:t>
      </w:r>
      <w:r w:rsidRPr="00C933E4">
        <w:rPr>
          <w:b/>
          <w:color w:val="000000"/>
        </w:rPr>
        <w:t xml:space="preserve"> písm. a) Dohody (ďalej aj „podnet“)</w:t>
      </w:r>
      <w:r w:rsidRPr="00C933E4">
        <w:rPr>
          <w:color w:val="000000"/>
        </w:rPr>
        <w:t xml:space="preserve"> je</w:t>
      </w:r>
      <w:r w:rsidRPr="00255BE3">
        <w:rPr>
          <w:color w:val="000000"/>
        </w:rPr>
        <w:t xml:space="preserve"> RO</w:t>
      </w:r>
      <w:ins w:id="188" w:author="Autor">
        <w:r w:rsidR="007B785E">
          <w:rPr>
            <w:color w:val="000000"/>
          </w:rPr>
          <w:t>, CO</w:t>
        </w:r>
      </w:ins>
      <w:r w:rsidRPr="00255BE3">
        <w:rPr>
          <w:color w:val="000000"/>
        </w:rPr>
        <w:t xml:space="preserve"> povinný vo svojej žiadosti </w:t>
      </w:r>
      <w:r w:rsidR="00923993">
        <w:rPr>
          <w:b/>
          <w:color w:val="000000"/>
        </w:rPr>
        <w:t>jednoznačne</w:t>
      </w:r>
      <w:r w:rsidR="00923993" w:rsidRPr="00255BE3">
        <w:rPr>
          <w:b/>
          <w:color w:val="000000"/>
        </w:rPr>
        <w:t xml:space="preserve"> </w:t>
      </w:r>
      <w:r w:rsidRPr="00255BE3">
        <w:rPr>
          <w:b/>
          <w:color w:val="000000"/>
        </w:rPr>
        <w:t>identifikovať dotknuté verejné obstarávanie alebo verejné obstarávania</w:t>
      </w:r>
      <w:r w:rsidR="00923993">
        <w:rPr>
          <w:b/>
          <w:color w:val="000000"/>
        </w:rPr>
        <w:t xml:space="preserve"> a to uvedením nasledovných údajov:</w:t>
      </w:r>
    </w:p>
    <w:p w14:paraId="6E3461B6" w14:textId="77777777" w:rsidR="00C92CB7" w:rsidRPr="00216F52" w:rsidRDefault="00B5553A" w:rsidP="00216F52">
      <w:pPr>
        <w:pStyle w:val="Odsekzoznamu"/>
        <w:numPr>
          <w:ilvl w:val="1"/>
          <w:numId w:val="26"/>
        </w:numPr>
        <w:jc w:val="both"/>
        <w:rPr>
          <w:color w:val="000000"/>
        </w:rPr>
      </w:pPr>
      <w:r>
        <w:rPr>
          <w:color w:val="000000"/>
        </w:rPr>
        <w:t>Názov Operačného programu</w:t>
      </w:r>
    </w:p>
    <w:p w14:paraId="6A956CEA" w14:textId="77777777" w:rsidR="00923993" w:rsidRDefault="00923993" w:rsidP="00216F52">
      <w:pPr>
        <w:pStyle w:val="Odsekzoznamu"/>
        <w:numPr>
          <w:ilvl w:val="1"/>
          <w:numId w:val="26"/>
        </w:numPr>
        <w:jc w:val="both"/>
        <w:rPr>
          <w:color w:val="000000"/>
        </w:rPr>
      </w:pPr>
      <w:r>
        <w:rPr>
          <w:color w:val="000000"/>
        </w:rPr>
        <w:t>ITMS kód projektu,</w:t>
      </w:r>
    </w:p>
    <w:p w14:paraId="01803922" w14:textId="6C24C465" w:rsidR="00923993" w:rsidRDefault="00923993" w:rsidP="00216F52">
      <w:pPr>
        <w:pStyle w:val="Odsekzoznamu"/>
        <w:numPr>
          <w:ilvl w:val="1"/>
          <w:numId w:val="26"/>
        </w:numPr>
        <w:jc w:val="both"/>
        <w:rPr>
          <w:color w:val="000000"/>
        </w:rPr>
      </w:pPr>
      <w:r>
        <w:rPr>
          <w:color w:val="000000"/>
        </w:rPr>
        <w:t>Identifikácia verejného obstarávateľa,</w:t>
      </w:r>
    </w:p>
    <w:p w14:paraId="2F1C84F3" w14:textId="77777777" w:rsidR="00923993" w:rsidRDefault="00923993" w:rsidP="00216F52">
      <w:pPr>
        <w:pStyle w:val="Odsekzoznamu"/>
        <w:numPr>
          <w:ilvl w:val="1"/>
          <w:numId w:val="26"/>
        </w:numPr>
        <w:jc w:val="both"/>
        <w:rPr>
          <w:color w:val="000000"/>
        </w:rPr>
      </w:pPr>
      <w:r>
        <w:rPr>
          <w:color w:val="000000"/>
        </w:rPr>
        <w:t>Identifikácia uchádzačov</w:t>
      </w:r>
    </w:p>
    <w:p w14:paraId="36A4CAE3" w14:textId="329E2FCA" w:rsidR="00E22235" w:rsidRDefault="00E22235" w:rsidP="00216F52">
      <w:pPr>
        <w:pStyle w:val="Odsekzoznamu"/>
        <w:numPr>
          <w:ilvl w:val="1"/>
          <w:numId w:val="26"/>
        </w:numPr>
        <w:jc w:val="both"/>
        <w:rPr>
          <w:color w:val="000000"/>
        </w:rPr>
      </w:pPr>
      <w:r>
        <w:rPr>
          <w:color w:val="000000"/>
        </w:rPr>
        <w:t>ITMS kód verejného obstarávania</w:t>
      </w:r>
    </w:p>
    <w:p w14:paraId="519F02D0" w14:textId="1E5C40B7" w:rsidR="00E1107B" w:rsidRPr="00216F52" w:rsidRDefault="00F8637B" w:rsidP="004E1552">
      <w:pPr>
        <w:ind w:left="142"/>
        <w:jc w:val="both"/>
        <w:rPr>
          <w:color w:val="000000"/>
        </w:rPr>
      </w:pPr>
      <w:r w:rsidRPr="00216F52">
        <w:rPr>
          <w:color w:val="000000"/>
        </w:rPr>
        <w:t xml:space="preserve">Z tohto dôvodu musí byť súčasťou tejto žiadosti </w:t>
      </w:r>
      <w:r w:rsidRPr="00216F52">
        <w:rPr>
          <w:b/>
          <w:color w:val="000000"/>
        </w:rPr>
        <w:t>Oznámenie o vyhlásení verejného obstarávania</w:t>
      </w:r>
      <w:r w:rsidRPr="00216F52">
        <w:rPr>
          <w:color w:val="000000"/>
        </w:rPr>
        <w:t>, alebo jeho ekvivalent v závislosti od postupu verejného obstarávania. RO</w:t>
      </w:r>
      <w:r w:rsidR="005E7B25">
        <w:rPr>
          <w:color w:val="000000"/>
        </w:rPr>
        <w:t>, CO</w:t>
      </w:r>
      <w:r w:rsidRPr="00216F52">
        <w:rPr>
          <w:color w:val="000000"/>
        </w:rPr>
        <w:t xml:space="preserve"> zároveň zasiela úradu </w:t>
      </w:r>
      <w:r w:rsidRPr="00216F52">
        <w:rPr>
          <w:b/>
          <w:color w:val="000000"/>
        </w:rPr>
        <w:t>dokumentáciu alebo jej kópiu, ktorá relevantne dopĺňa informácie v zmysle predchádzajúceho odseku.</w:t>
      </w:r>
      <w:r w:rsidRPr="00216F52">
        <w:rPr>
          <w:color w:val="000000"/>
        </w:rPr>
        <w:t xml:space="preserve"> Úrad je oprávnený požadovať od RO</w:t>
      </w:r>
      <w:r w:rsidR="005E7B25">
        <w:rPr>
          <w:color w:val="000000"/>
        </w:rPr>
        <w:t>, CO</w:t>
      </w:r>
      <w:r w:rsidRPr="00216F52">
        <w:rPr>
          <w:color w:val="000000"/>
        </w:rPr>
        <w:t xml:space="preserve"> aj inú dokumentáciu</w:t>
      </w:r>
      <w:ins w:id="189" w:author="Autor">
        <w:r w:rsidR="0028440C">
          <w:rPr>
            <w:color w:val="000000"/>
          </w:rPr>
          <w:t xml:space="preserve"> a </w:t>
        </w:r>
      </w:ins>
      <w:del w:id="190" w:author="Autor">
        <w:r w:rsidR="00177F1F" w:rsidRPr="00216F52" w:rsidDel="0028440C">
          <w:rPr>
            <w:color w:val="000000"/>
          </w:rPr>
          <w:delText xml:space="preserve">, </w:delText>
        </w:r>
      </w:del>
      <w:ins w:id="191" w:author="Autor">
        <w:r w:rsidR="0028440C">
          <w:rPr>
            <w:color w:val="000000"/>
          </w:rPr>
          <w:t xml:space="preserve">RO, CO je povinný žiadosti úradu o poskytnutie informácií vyhovieť, ak dokumentáciou disponuje. </w:t>
        </w:r>
        <w:r w:rsidR="004E1552" w:rsidRPr="004E1552">
          <w:rPr>
            <w:color w:val="000000"/>
          </w:rPr>
          <w:t>Ak si úrad vyžiada dokumentáciu k verejnému obstarávaniu a RO, CO touto dokumentáciou nedisponuje, poskytne úradu informáciu, kde sa táto dokumentácia nachádza, pokiaľ má o tejto skutočnosti vedomosť.</w:t>
        </w:r>
        <w:r w:rsidR="004E1552">
          <w:rPr>
            <w:color w:val="000000"/>
          </w:rPr>
          <w:t xml:space="preserve"> </w:t>
        </w:r>
        <w:r w:rsidR="0028440C">
          <w:rPr>
            <w:color w:val="000000"/>
          </w:rPr>
          <w:t>Ďalej je úrad oprávnený</w:t>
        </w:r>
        <w:r w:rsidR="0028440C" w:rsidRPr="00216F52">
          <w:rPr>
            <w:color w:val="000000"/>
          </w:rPr>
          <w:t xml:space="preserve"> </w:t>
        </w:r>
      </w:ins>
      <w:del w:id="192" w:author="Autor">
        <w:r w:rsidR="00177F1F" w:rsidRPr="00216F52" w:rsidDel="0028440C">
          <w:rPr>
            <w:color w:val="000000"/>
          </w:rPr>
          <w:delText xml:space="preserve">resp. </w:delText>
        </w:r>
      </w:del>
      <w:r w:rsidR="00177F1F" w:rsidRPr="00216F52">
        <w:rPr>
          <w:color w:val="000000"/>
        </w:rPr>
        <w:t xml:space="preserve">požadovať dokumentáciu k verejnému obstarávaniu </w:t>
      </w:r>
      <w:ins w:id="193" w:author="Autor">
        <w:r w:rsidR="0028440C">
          <w:rPr>
            <w:color w:val="000000"/>
          </w:rPr>
          <w:t xml:space="preserve">od prijímateľa aj </w:t>
        </w:r>
      </w:ins>
      <w:r w:rsidR="00177F1F" w:rsidRPr="00216F52">
        <w:rPr>
          <w:color w:val="000000"/>
        </w:rPr>
        <w:t>v origináli</w:t>
      </w:r>
      <w:r w:rsidRPr="00216F52">
        <w:rPr>
          <w:color w:val="000000"/>
        </w:rPr>
        <w:t>.</w:t>
      </w:r>
      <w:del w:id="194" w:author="Autor">
        <w:r w:rsidRPr="00216F52" w:rsidDel="0028440C">
          <w:rPr>
            <w:color w:val="000000"/>
          </w:rPr>
          <w:delText xml:space="preserve"> </w:delText>
        </w:r>
        <w:r w:rsidR="00592108" w:rsidDel="0028440C">
          <w:rPr>
            <w:color w:val="000000"/>
          </w:rPr>
          <w:delText>RO</w:delText>
        </w:r>
        <w:r w:rsidR="005E7B25" w:rsidDel="0028440C">
          <w:rPr>
            <w:color w:val="000000"/>
          </w:rPr>
          <w:delText>, CO</w:delText>
        </w:r>
        <w:r w:rsidR="00592108" w:rsidDel="0028440C">
          <w:rPr>
            <w:color w:val="000000"/>
          </w:rPr>
          <w:delText xml:space="preserve"> je povinný žiadosti úradu o poskytnutie informácií vyhovieť</w:delText>
        </w:r>
        <w:r w:rsidR="007A472D" w:rsidDel="0028440C">
          <w:rPr>
            <w:color w:val="000000"/>
          </w:rPr>
          <w:delText>, ak dokumentáciou disponuje</w:delText>
        </w:r>
        <w:r w:rsidR="00592108" w:rsidDel="0028440C">
          <w:rPr>
            <w:color w:val="000000"/>
          </w:rPr>
          <w:delText>.</w:delText>
        </w:r>
      </w:del>
      <w:r w:rsidR="00E22235">
        <w:rPr>
          <w:color w:val="000000"/>
        </w:rPr>
        <w:t xml:space="preserve"> </w:t>
      </w:r>
    </w:p>
    <w:p w14:paraId="5C3BD714" w14:textId="77777777" w:rsidR="00E1107B" w:rsidRPr="00255BE3" w:rsidRDefault="00E1107B" w:rsidP="00B1448B">
      <w:pPr>
        <w:pStyle w:val="Odsekzoznamu"/>
        <w:ind w:left="142"/>
        <w:rPr>
          <w:color w:val="000000"/>
        </w:rPr>
      </w:pPr>
    </w:p>
    <w:p w14:paraId="7EB6FB38" w14:textId="6D365D0C" w:rsidR="00E1107B" w:rsidRPr="00255BE3" w:rsidRDefault="00F25353" w:rsidP="00B1448B">
      <w:pPr>
        <w:pStyle w:val="Odsekzoznamu"/>
        <w:numPr>
          <w:ilvl w:val="0"/>
          <w:numId w:val="26"/>
        </w:numPr>
        <w:ind w:left="142"/>
        <w:jc w:val="both"/>
        <w:rPr>
          <w:color w:val="000000"/>
        </w:rPr>
      </w:pPr>
      <w:r>
        <w:rPr>
          <w:color w:val="000000"/>
        </w:rPr>
        <w:t>Úrad na základe písomnej žiadosti RO</w:t>
      </w:r>
      <w:r w:rsidR="005E7B25">
        <w:rPr>
          <w:color w:val="000000"/>
        </w:rPr>
        <w:t>, CO</w:t>
      </w:r>
      <w:r>
        <w:rPr>
          <w:color w:val="000000"/>
        </w:rPr>
        <w:t xml:space="preserve"> podanej podľa článku I. ods. </w:t>
      </w:r>
      <w:r w:rsidR="005E7B25">
        <w:rPr>
          <w:color w:val="000000"/>
        </w:rPr>
        <w:t>5</w:t>
      </w:r>
      <w:r>
        <w:rPr>
          <w:color w:val="000000"/>
        </w:rPr>
        <w:t xml:space="preserve"> písm. a) dohody vyhodnotí, či začne alebo nezačne prešetrovanie podľa zákona o ochrane hospodárskej súťaže</w:t>
      </w:r>
      <w:r w:rsidR="007D31C4">
        <w:rPr>
          <w:color w:val="000000"/>
        </w:rPr>
        <w:t>.</w:t>
      </w:r>
      <w:r w:rsidR="00F8637B" w:rsidRPr="00255BE3">
        <w:rPr>
          <w:color w:val="000000"/>
        </w:rPr>
        <w:t xml:space="preserve"> </w:t>
      </w:r>
    </w:p>
    <w:p w14:paraId="4CD09532" w14:textId="77777777" w:rsidR="00E1107B" w:rsidRPr="00255BE3" w:rsidRDefault="00E1107B" w:rsidP="00B1448B">
      <w:pPr>
        <w:pStyle w:val="Odsekzoznamu"/>
        <w:ind w:left="142"/>
        <w:rPr>
          <w:color w:val="000000"/>
        </w:rPr>
      </w:pPr>
    </w:p>
    <w:p w14:paraId="78F870C2" w14:textId="3619FDBE" w:rsidR="00E1107B" w:rsidRPr="00A43909" w:rsidRDefault="00F8637B" w:rsidP="00B1448B">
      <w:pPr>
        <w:pStyle w:val="Odsekzoznamu"/>
        <w:numPr>
          <w:ilvl w:val="0"/>
          <w:numId w:val="26"/>
        </w:numPr>
        <w:ind w:left="142"/>
        <w:jc w:val="both"/>
        <w:rPr>
          <w:color w:val="000000"/>
          <w:rPrChange w:id="195" w:author="Autor">
            <w:rPr>
              <w:b/>
              <w:color w:val="000000"/>
            </w:rPr>
          </w:rPrChange>
        </w:rPr>
      </w:pPr>
      <w:r w:rsidRPr="00255BE3">
        <w:rPr>
          <w:color w:val="000000"/>
        </w:rPr>
        <w:t xml:space="preserve">Pokiaľ </w:t>
      </w:r>
      <w:r w:rsidR="007A472D">
        <w:rPr>
          <w:color w:val="000000"/>
        </w:rPr>
        <w:t>ú</w:t>
      </w:r>
      <w:r w:rsidRPr="00255BE3">
        <w:rPr>
          <w:color w:val="000000"/>
        </w:rPr>
        <w:t xml:space="preserve">rad na základe </w:t>
      </w:r>
      <w:del w:id="196" w:author="Autor">
        <w:r w:rsidRPr="00255BE3" w:rsidDel="00FB261E">
          <w:rPr>
            <w:color w:val="000000"/>
          </w:rPr>
          <w:delText xml:space="preserve">tohto </w:delText>
        </w:r>
      </w:del>
      <w:r w:rsidRPr="00255BE3">
        <w:rPr>
          <w:color w:val="000000"/>
        </w:rPr>
        <w:t>vyho</w:t>
      </w:r>
      <w:r w:rsidR="00D34E00">
        <w:rPr>
          <w:color w:val="000000"/>
        </w:rPr>
        <w:t xml:space="preserve">dnotenia </w:t>
      </w:r>
      <w:ins w:id="197" w:author="Autor">
        <w:r w:rsidR="00FB261E">
          <w:rPr>
            <w:color w:val="000000"/>
          </w:rPr>
          <w:t xml:space="preserve">podľa ods. 9 </w:t>
        </w:r>
      </w:ins>
      <w:r w:rsidR="00D34E00">
        <w:rPr>
          <w:color w:val="000000"/>
        </w:rPr>
        <w:t>nezačne prešetrovanie</w:t>
      </w:r>
      <w:r w:rsidRPr="00255BE3">
        <w:rPr>
          <w:color w:val="000000"/>
        </w:rPr>
        <w:t xml:space="preserve">, informuje o tejto </w:t>
      </w:r>
      <w:r w:rsidRPr="00216F52">
        <w:rPr>
          <w:color w:val="000000"/>
        </w:rPr>
        <w:t>skutočnosti RO</w:t>
      </w:r>
      <w:r w:rsidR="005E7B25">
        <w:rPr>
          <w:color w:val="000000"/>
        </w:rPr>
        <w:t>, CO</w:t>
      </w:r>
      <w:r w:rsidR="00AA5F0E" w:rsidRPr="00216F52">
        <w:rPr>
          <w:color w:val="000000"/>
        </w:rPr>
        <w:t xml:space="preserve"> </w:t>
      </w:r>
      <w:r w:rsidR="00C933E4" w:rsidRPr="00216F52">
        <w:rPr>
          <w:color w:val="000000"/>
        </w:rPr>
        <w:t xml:space="preserve">spolu s odôvodnením v lehote 45 kalendárnych </w:t>
      </w:r>
      <w:r w:rsidR="006A22A0">
        <w:rPr>
          <w:color w:val="000000"/>
        </w:rPr>
        <w:t xml:space="preserve">dní </w:t>
      </w:r>
      <w:r w:rsidR="00D34E00">
        <w:rPr>
          <w:color w:val="000000"/>
        </w:rPr>
        <w:t xml:space="preserve">odo </w:t>
      </w:r>
      <w:r w:rsidR="00AA5F0E">
        <w:rPr>
          <w:color w:val="000000"/>
        </w:rPr>
        <w:t>dňa doručenia</w:t>
      </w:r>
      <w:r w:rsidR="00D34E00">
        <w:rPr>
          <w:color w:val="000000"/>
        </w:rPr>
        <w:t xml:space="preserve"> podnetu</w:t>
      </w:r>
      <w:r w:rsidR="00AA5F0E">
        <w:rPr>
          <w:color w:val="000000"/>
        </w:rPr>
        <w:t xml:space="preserve">, </w:t>
      </w:r>
      <w:r w:rsidR="00EF4786">
        <w:rPr>
          <w:color w:val="000000"/>
        </w:rPr>
        <w:t xml:space="preserve">a to písomne v štruktúre a obsahu stanovenom vo vzore odpovede na podnet </w:t>
      </w:r>
      <w:r w:rsidRPr="00255BE3">
        <w:rPr>
          <w:color w:val="000000"/>
        </w:rPr>
        <w:t>podľa </w:t>
      </w:r>
      <w:r w:rsidR="00D23701">
        <w:rPr>
          <w:color w:val="000000"/>
        </w:rPr>
        <w:t>prílohy č. 1</w:t>
      </w:r>
      <w:r w:rsidRPr="00255BE3">
        <w:rPr>
          <w:color w:val="000000"/>
        </w:rPr>
        <w:t xml:space="preserve">: </w:t>
      </w:r>
      <w:r w:rsidRPr="000A4D9B">
        <w:rPr>
          <w:b/>
          <w:color w:val="000000"/>
        </w:rPr>
        <w:t>„Podnet na prešetrenie – oznámenie</w:t>
      </w:r>
      <w:r w:rsidR="00177F1F" w:rsidRPr="000A4D9B">
        <w:rPr>
          <w:b/>
          <w:color w:val="000000"/>
        </w:rPr>
        <w:t>“</w:t>
      </w:r>
      <w:r w:rsidRPr="000A4D9B">
        <w:rPr>
          <w:b/>
          <w:color w:val="000000"/>
        </w:rPr>
        <w:t>.</w:t>
      </w:r>
      <w:r w:rsidR="00AA5F0E" w:rsidRPr="000A4D9B">
        <w:rPr>
          <w:b/>
          <w:color w:val="000000"/>
        </w:rPr>
        <w:t xml:space="preserve"> </w:t>
      </w:r>
      <w:ins w:id="198" w:author="Autor">
        <w:r w:rsidR="00A43909" w:rsidRPr="00A43909">
          <w:rPr>
            <w:color w:val="000000"/>
            <w:rPrChange w:id="199" w:author="Autor">
              <w:rPr>
                <w:b/>
                <w:color w:val="000000"/>
              </w:rPr>
            </w:rPrChange>
          </w:rPr>
          <w:t xml:space="preserve">Úrad v rovnakej </w:t>
        </w:r>
        <w:r w:rsidR="00A43909" w:rsidRPr="00A43909">
          <w:rPr>
            <w:color w:val="000000"/>
          </w:rPr>
          <w:t>lehote</w:t>
        </w:r>
        <w:r w:rsidR="00A43909" w:rsidRPr="00A43909">
          <w:rPr>
            <w:color w:val="000000"/>
            <w:rPrChange w:id="200" w:author="Autor">
              <w:rPr>
                <w:b/>
                <w:color w:val="000000"/>
              </w:rPr>
            </w:rPrChange>
          </w:rPr>
          <w:t xml:space="preserve"> informuje RO, CO o začatí </w:t>
        </w:r>
        <w:r w:rsidR="00A43909" w:rsidRPr="00A43909">
          <w:rPr>
            <w:color w:val="000000"/>
          </w:rPr>
          <w:t>prešetrovania</w:t>
        </w:r>
        <w:r w:rsidR="00A43909" w:rsidRPr="00A43909">
          <w:rPr>
            <w:color w:val="000000"/>
            <w:rPrChange w:id="201" w:author="Autor">
              <w:rPr>
                <w:b/>
                <w:color w:val="000000"/>
              </w:rPr>
            </w:rPrChange>
          </w:rPr>
          <w:t>.</w:t>
        </w:r>
      </w:ins>
    </w:p>
    <w:p w14:paraId="6E0ABB42" w14:textId="77777777" w:rsidR="00E1107B" w:rsidRPr="00255BE3" w:rsidRDefault="00E1107B" w:rsidP="00B1448B">
      <w:pPr>
        <w:pStyle w:val="Odsekzoznamu"/>
        <w:ind w:left="142"/>
        <w:rPr>
          <w:color w:val="000000"/>
        </w:rPr>
      </w:pPr>
    </w:p>
    <w:p w14:paraId="0384AADD" w14:textId="6D165378" w:rsidR="00704DCA" w:rsidRPr="00DA2A75" w:rsidRDefault="00DE0D7F" w:rsidP="00704DCA">
      <w:pPr>
        <w:pStyle w:val="Odsekzoznamu"/>
        <w:numPr>
          <w:ilvl w:val="0"/>
          <w:numId w:val="26"/>
        </w:numPr>
        <w:ind w:left="142"/>
        <w:jc w:val="both"/>
        <w:rPr>
          <w:color w:val="000000"/>
        </w:rPr>
      </w:pPr>
      <w:r w:rsidRPr="00255BE3">
        <w:rPr>
          <w:color w:val="000000"/>
        </w:rPr>
        <w:t xml:space="preserve">V prípade, ak </w:t>
      </w:r>
      <w:r w:rsidR="007A472D">
        <w:rPr>
          <w:color w:val="000000"/>
        </w:rPr>
        <w:t>ú</w:t>
      </w:r>
      <w:r w:rsidR="00F8637B" w:rsidRPr="00255BE3">
        <w:rPr>
          <w:color w:val="000000"/>
        </w:rPr>
        <w:t>rad začne správne konanie podľa zákona o ochrane hospodárskej súťaže súvisiace s podaným podnetom od RO</w:t>
      </w:r>
      <w:r w:rsidR="005E7B25">
        <w:rPr>
          <w:color w:val="000000"/>
        </w:rPr>
        <w:t>, CO</w:t>
      </w:r>
      <w:r w:rsidR="00F8637B" w:rsidRPr="00255BE3">
        <w:rPr>
          <w:color w:val="000000"/>
        </w:rPr>
        <w:t xml:space="preserve"> podľa člá</w:t>
      </w:r>
      <w:r w:rsidR="00C933E4">
        <w:rPr>
          <w:color w:val="000000"/>
        </w:rPr>
        <w:t xml:space="preserve">nku I. ods. </w:t>
      </w:r>
      <w:r w:rsidR="005E7B25">
        <w:rPr>
          <w:color w:val="000000"/>
        </w:rPr>
        <w:t>5</w:t>
      </w:r>
      <w:r w:rsidR="00C933E4">
        <w:rPr>
          <w:color w:val="000000"/>
        </w:rPr>
        <w:t xml:space="preserve"> písm. a) Dohody, </w:t>
      </w:r>
      <w:r w:rsidR="000274A7">
        <w:rPr>
          <w:color w:val="000000"/>
        </w:rPr>
        <w:t>ú</w:t>
      </w:r>
      <w:r w:rsidR="00F8637B" w:rsidRPr="00255BE3">
        <w:rPr>
          <w:color w:val="000000"/>
        </w:rPr>
        <w:t>rad bez zbytočného odkladu, najneskôr do 15 pracovných dní po vyhotovení verejne prístupnej verzie právoplatného rozhodnutia podľa § 22 ods. 1 písm. d) zákona o ochrane hospodárskej súťaže, zašle RO</w:t>
      </w:r>
      <w:r w:rsidR="005E7B25">
        <w:rPr>
          <w:color w:val="000000"/>
        </w:rPr>
        <w:t xml:space="preserve"> a CO</w:t>
      </w:r>
      <w:r w:rsidR="00F8637B" w:rsidRPr="00255BE3">
        <w:rPr>
          <w:color w:val="000000"/>
        </w:rPr>
        <w:t xml:space="preserve"> kópiu tohto rozhodnutia. V prípade, že </w:t>
      </w:r>
      <w:r w:rsidR="000274A7">
        <w:rPr>
          <w:color w:val="000000"/>
        </w:rPr>
        <w:t>ú</w:t>
      </w:r>
      <w:r w:rsidR="00F8637B" w:rsidRPr="00255BE3">
        <w:rPr>
          <w:color w:val="000000"/>
        </w:rPr>
        <w:t xml:space="preserve">rad zastaví konanie (podľa § 32 zákona o ochrane hospodárskej </w:t>
      </w:r>
      <w:r w:rsidR="00C933E4">
        <w:rPr>
          <w:color w:val="000000"/>
        </w:rPr>
        <w:t>súťaže), informuje o tomto úkone</w:t>
      </w:r>
      <w:r w:rsidR="00F8637B" w:rsidRPr="00255BE3">
        <w:rPr>
          <w:color w:val="000000"/>
        </w:rPr>
        <w:t xml:space="preserve"> RO</w:t>
      </w:r>
      <w:r w:rsidR="005E7B25">
        <w:rPr>
          <w:color w:val="000000"/>
        </w:rPr>
        <w:t xml:space="preserve"> a CO</w:t>
      </w:r>
      <w:r w:rsidR="00F8637B" w:rsidRPr="00255BE3">
        <w:rPr>
          <w:color w:val="000000"/>
        </w:rPr>
        <w:t xml:space="preserve"> v lehote do 15 </w:t>
      </w:r>
      <w:r w:rsidR="00F8637B" w:rsidRPr="00255BE3">
        <w:rPr>
          <w:color w:val="000000"/>
        </w:rPr>
        <w:lastRenderedPageBreak/>
        <w:t>pracovných dní od vyhotovenia verejne prístupnej verzie právoplatného rozhodnutia o zastavení konania.</w:t>
      </w:r>
      <w:r w:rsidR="00704DCA">
        <w:rPr>
          <w:color w:val="000000"/>
        </w:rPr>
        <w:t xml:space="preserve"> </w:t>
      </w:r>
      <w:r w:rsidR="00704DCA" w:rsidRPr="00DA2A75">
        <w:rPr>
          <w:color w:val="000000"/>
        </w:rPr>
        <w:t>Úrad má možnosť zaslať právoplatné rozhodnutie na RO</w:t>
      </w:r>
      <w:r w:rsidR="005E7B25">
        <w:rPr>
          <w:color w:val="000000"/>
        </w:rPr>
        <w:t xml:space="preserve"> a CO</w:t>
      </w:r>
      <w:r w:rsidR="00704DCA" w:rsidRPr="00DA2A75">
        <w:rPr>
          <w:color w:val="000000"/>
        </w:rPr>
        <w:t xml:space="preserve"> aj elektronickou formou.</w:t>
      </w:r>
      <w:r w:rsidR="00E22235">
        <w:rPr>
          <w:color w:val="000000"/>
        </w:rPr>
        <w:t xml:space="preserve"> Úrad je povinný zverejniť právoplatné rozhodnutie úradu, a ak to povaha veci nevylučuje, začati</w:t>
      </w:r>
      <w:r w:rsidR="005E7B25">
        <w:rPr>
          <w:color w:val="000000"/>
        </w:rPr>
        <w:t>e</w:t>
      </w:r>
      <w:r w:rsidR="00E22235">
        <w:rPr>
          <w:color w:val="000000"/>
        </w:rPr>
        <w:t xml:space="preserve"> konania vo všetkých ostatných veciach vyplývajúcich z ustanovení zákona o ochrane hospodárskej súťaže. Na účely zverejnenia sa z rozhodnutia vylúči údaj, ktorý tvorí predmet obchodného tajomstva, dôverná informácia a informácia chránená podľa osobitného predpisu.</w:t>
      </w:r>
    </w:p>
    <w:p w14:paraId="2E98EA64" w14:textId="77777777" w:rsidR="00E1107B" w:rsidRPr="00255BE3" w:rsidRDefault="00E1107B" w:rsidP="00B1448B">
      <w:pPr>
        <w:pStyle w:val="Odsekzoznamu"/>
        <w:ind w:left="142"/>
        <w:rPr>
          <w:color w:val="000000"/>
        </w:rPr>
      </w:pPr>
    </w:p>
    <w:p w14:paraId="3B64D4CC" w14:textId="25045341" w:rsidR="00E1107B" w:rsidRPr="009615BF" w:rsidRDefault="00F8637B" w:rsidP="00B1448B">
      <w:pPr>
        <w:pStyle w:val="Odsekzoznamu"/>
        <w:numPr>
          <w:ilvl w:val="0"/>
          <w:numId w:val="26"/>
        </w:numPr>
        <w:ind w:left="142"/>
        <w:jc w:val="both"/>
        <w:rPr>
          <w:color w:val="000000"/>
        </w:rPr>
      </w:pPr>
      <w:r w:rsidRPr="00C933E4">
        <w:rPr>
          <w:color w:val="000000"/>
        </w:rPr>
        <w:t>Žiadosť o </w:t>
      </w:r>
      <w:r w:rsidRPr="00C933E4">
        <w:rPr>
          <w:b/>
          <w:color w:val="000000"/>
        </w:rPr>
        <w:t>osobnú konzultáciu</w:t>
      </w:r>
      <w:r w:rsidRPr="00255BE3">
        <w:rPr>
          <w:color w:val="000000"/>
        </w:rPr>
        <w:t xml:space="preserve"> zašle RO</w:t>
      </w:r>
      <w:r w:rsidR="005E7B25">
        <w:rPr>
          <w:color w:val="000000"/>
        </w:rPr>
        <w:t>, CO</w:t>
      </w:r>
      <w:r w:rsidRPr="00255BE3">
        <w:rPr>
          <w:color w:val="000000"/>
        </w:rPr>
        <w:t xml:space="preserve"> elektronicky </w:t>
      </w:r>
      <w:r w:rsidR="00C62C33">
        <w:rPr>
          <w:color w:val="000000"/>
        </w:rPr>
        <w:t>kontaktným osobám</w:t>
      </w:r>
      <w:r w:rsidRPr="00255BE3">
        <w:rPr>
          <w:color w:val="000000"/>
        </w:rPr>
        <w:t xml:space="preserve"> uvedenej v článku III. ods. 2 Dohody. V tejto žiadosti RO</w:t>
      </w:r>
      <w:r w:rsidR="005E7B25">
        <w:rPr>
          <w:color w:val="000000"/>
        </w:rPr>
        <w:t>, CO</w:t>
      </w:r>
      <w:r w:rsidRPr="00255BE3">
        <w:rPr>
          <w:color w:val="000000"/>
        </w:rPr>
        <w:t xml:space="preserve"> stručne uvedie </w:t>
      </w:r>
      <w:r w:rsidRPr="00255BE3">
        <w:rPr>
          <w:b/>
          <w:color w:val="000000"/>
        </w:rPr>
        <w:t>oblasť konzultácie</w:t>
      </w:r>
      <w:r w:rsidRPr="00255BE3">
        <w:rPr>
          <w:color w:val="000000"/>
        </w:rPr>
        <w:t xml:space="preserve"> a</w:t>
      </w:r>
      <w:del w:id="202" w:author="Autor">
        <w:r w:rsidRPr="00255BE3" w:rsidDel="008841BA">
          <w:rPr>
            <w:color w:val="000000"/>
          </w:rPr>
          <w:delText> </w:delText>
        </w:r>
      </w:del>
      <w:ins w:id="203" w:author="Autor">
        <w:r w:rsidR="008841BA">
          <w:rPr>
            <w:color w:val="000000"/>
          </w:rPr>
          <w:t> </w:t>
        </w:r>
        <w:r w:rsidR="008841BA" w:rsidRPr="001D4F9A">
          <w:rPr>
            <w:b/>
            <w:color w:val="000000"/>
            <w:rPrChange w:id="204" w:author="Autor">
              <w:rPr>
                <w:color w:val="000000"/>
              </w:rPr>
            </w:rPrChange>
          </w:rPr>
          <w:t>skutočnosti týkajúce sa</w:t>
        </w:r>
        <w:r w:rsidR="008841BA">
          <w:rPr>
            <w:color w:val="000000"/>
          </w:rPr>
          <w:t xml:space="preserve"> </w:t>
        </w:r>
      </w:ins>
      <w:del w:id="205" w:author="Autor">
        <w:r w:rsidRPr="00255BE3" w:rsidDel="008841BA">
          <w:rPr>
            <w:b/>
            <w:color w:val="000000"/>
          </w:rPr>
          <w:delText>problém týkajúci sa podozrenia z </w:delText>
        </w:r>
      </w:del>
      <w:r w:rsidRPr="00255BE3">
        <w:rPr>
          <w:b/>
          <w:color w:val="000000"/>
        </w:rPr>
        <w:t>možného konania v rozpore so zákonom o ochrane hospodárskej súťaže</w:t>
      </w:r>
      <w:r w:rsidRPr="00255BE3">
        <w:rPr>
          <w:color w:val="000000"/>
        </w:rPr>
        <w:t xml:space="preserve">. Úrad na základe tejto žiadosti navrhne do  </w:t>
      </w:r>
      <w:r w:rsidR="00B5553A">
        <w:rPr>
          <w:color w:val="000000"/>
        </w:rPr>
        <w:t>5</w:t>
      </w:r>
      <w:r w:rsidR="004328A3">
        <w:rPr>
          <w:color w:val="000000"/>
        </w:rPr>
        <w:t xml:space="preserve"> </w:t>
      </w:r>
      <w:r w:rsidRPr="00255BE3">
        <w:rPr>
          <w:color w:val="000000"/>
        </w:rPr>
        <w:t>pracovných dní</w:t>
      </w:r>
      <w:r w:rsidR="009615BF">
        <w:rPr>
          <w:color w:val="000000"/>
        </w:rPr>
        <w:t xml:space="preserve"> (pokiaľ to bude možné)</w:t>
      </w:r>
      <w:r w:rsidRPr="00255BE3">
        <w:rPr>
          <w:color w:val="000000"/>
        </w:rPr>
        <w:t xml:space="preserve"> termín stretnutia. Úrad je oprávnený požadovať od RO</w:t>
      </w:r>
      <w:r w:rsidR="005E7B25">
        <w:rPr>
          <w:color w:val="000000"/>
        </w:rPr>
        <w:t xml:space="preserve"> a CO</w:t>
      </w:r>
      <w:r w:rsidRPr="00255BE3">
        <w:rPr>
          <w:color w:val="000000"/>
        </w:rPr>
        <w:t xml:space="preserve"> zaslanie žiadosti o osobnú konzultáciu aj písomne. Miesto konzultácie bude prednostne v priestoroch úradu, ak sa v osobitnom prípade účastníci nedohodnú inak. </w:t>
      </w:r>
      <w:r w:rsidR="00923993">
        <w:rPr>
          <w:color w:val="000000"/>
        </w:rPr>
        <w:t>V prípade podobnosti požiadaviek</w:t>
      </w:r>
      <w:r w:rsidR="00E900E8">
        <w:rPr>
          <w:color w:val="000000"/>
        </w:rPr>
        <w:t xml:space="preserve"> od rôznych RO</w:t>
      </w:r>
      <w:r w:rsidR="00923993">
        <w:rPr>
          <w:color w:val="000000"/>
        </w:rPr>
        <w:t xml:space="preserve"> na osobnú konzultáciu, môže úrad </w:t>
      </w:r>
      <w:r w:rsidR="00923993" w:rsidRPr="009615BF">
        <w:rPr>
          <w:color w:val="000000"/>
        </w:rPr>
        <w:t>zvoliť aj formu skupinových konzultácií</w:t>
      </w:r>
      <w:r w:rsidR="009615BF">
        <w:rPr>
          <w:color w:val="000000"/>
        </w:rPr>
        <w:t xml:space="preserve">, v rámci ktorých </w:t>
      </w:r>
      <w:r w:rsidR="00D34E00">
        <w:rPr>
          <w:color w:val="000000"/>
        </w:rPr>
        <w:t xml:space="preserve">bude úrad </w:t>
      </w:r>
      <w:r w:rsidR="009615BF">
        <w:rPr>
          <w:color w:val="000000"/>
        </w:rPr>
        <w:t>anonymizovať identitu subjektov, ktoré majú k príslušnému kontrolovanému verejnému obstarávaniu akýkoľvek vzťah.</w:t>
      </w:r>
    </w:p>
    <w:p w14:paraId="2644611D" w14:textId="77777777" w:rsidR="00E1107B" w:rsidRPr="00255BE3" w:rsidRDefault="00E1107B" w:rsidP="00B1448B">
      <w:pPr>
        <w:pStyle w:val="Odsekzoznamu"/>
        <w:ind w:left="142"/>
        <w:rPr>
          <w:color w:val="000000"/>
        </w:rPr>
      </w:pPr>
    </w:p>
    <w:p w14:paraId="284E688F" w14:textId="24FBE21F" w:rsidR="00E1107B" w:rsidRPr="00255BE3" w:rsidRDefault="00F8637B" w:rsidP="00B1448B">
      <w:pPr>
        <w:pStyle w:val="Odsekzoznamu"/>
        <w:numPr>
          <w:ilvl w:val="0"/>
          <w:numId w:val="26"/>
        </w:numPr>
        <w:ind w:left="142"/>
        <w:jc w:val="both"/>
        <w:rPr>
          <w:color w:val="000000"/>
        </w:rPr>
      </w:pPr>
      <w:r w:rsidRPr="00255BE3">
        <w:rPr>
          <w:color w:val="000000"/>
        </w:rPr>
        <w:t>Z priebehu osobnej konzultácie sú účastníci povinní vypracovať zápisnicu a svoj</w:t>
      </w:r>
      <w:r w:rsidR="00E900E8">
        <w:rPr>
          <w:color w:val="000000"/>
        </w:rPr>
        <w:t>í</w:t>
      </w:r>
      <w:r w:rsidRPr="00255BE3">
        <w:rPr>
          <w:color w:val="000000"/>
        </w:rPr>
        <w:t xml:space="preserve">m podpisom ju potvrdiť. Obsahom zápisnice bude tvorený </w:t>
      </w:r>
      <w:r w:rsidRPr="00255BE3">
        <w:rPr>
          <w:b/>
          <w:color w:val="000000"/>
        </w:rPr>
        <w:t>minimálne určením zúčastnených osôb, stručný opis predmetu konzultácie a závery konzultácie</w:t>
      </w:r>
      <w:r w:rsidRPr="00255BE3">
        <w:rPr>
          <w:color w:val="000000"/>
        </w:rPr>
        <w:t xml:space="preserve">. </w:t>
      </w:r>
      <w:r w:rsidRPr="00EE62BC">
        <w:rPr>
          <w:color w:val="000000"/>
        </w:rPr>
        <w:t>Návrh zápisnice vypracúva RO</w:t>
      </w:r>
      <w:r w:rsidR="005E7B25">
        <w:rPr>
          <w:color w:val="000000"/>
        </w:rPr>
        <w:t>, CO</w:t>
      </w:r>
      <w:r w:rsidRPr="00EE62BC">
        <w:rPr>
          <w:color w:val="000000"/>
        </w:rPr>
        <w:t xml:space="preserve"> a v prípade, ak nie je vypracovaná a podpísaná priamo na mieste po uskutočnení konzultácie, RO</w:t>
      </w:r>
      <w:r w:rsidR="005E7B25">
        <w:rPr>
          <w:color w:val="000000"/>
        </w:rPr>
        <w:t>, CO</w:t>
      </w:r>
      <w:r w:rsidRPr="00EE62BC">
        <w:rPr>
          <w:color w:val="000000"/>
        </w:rPr>
        <w:t xml:space="preserve"> zasiela návrh jej znenia do 5 pracovných dní o</w:t>
      </w:r>
      <w:r w:rsidRPr="00081DA4">
        <w:rPr>
          <w:color w:val="000000"/>
        </w:rPr>
        <w:t>d stretnutia</w:t>
      </w:r>
      <w:r w:rsidRPr="00255BE3">
        <w:rPr>
          <w:color w:val="000000"/>
        </w:rPr>
        <w:t xml:space="preserve"> elektronicky kontaktn</w:t>
      </w:r>
      <w:r w:rsidR="007863A9">
        <w:rPr>
          <w:color w:val="000000"/>
        </w:rPr>
        <w:t>ým</w:t>
      </w:r>
      <w:r w:rsidRPr="00255BE3">
        <w:rPr>
          <w:color w:val="000000"/>
        </w:rPr>
        <w:t xml:space="preserve"> osob</w:t>
      </w:r>
      <w:r w:rsidR="007863A9">
        <w:rPr>
          <w:color w:val="000000"/>
        </w:rPr>
        <w:t>ám</w:t>
      </w:r>
      <w:r w:rsidRPr="00255BE3">
        <w:rPr>
          <w:color w:val="000000"/>
        </w:rPr>
        <w:t xml:space="preserve"> uveden</w:t>
      </w:r>
      <w:r w:rsidR="007863A9">
        <w:rPr>
          <w:color w:val="000000"/>
        </w:rPr>
        <w:t>ým</w:t>
      </w:r>
      <w:r w:rsidRPr="00255BE3">
        <w:rPr>
          <w:color w:val="000000"/>
        </w:rPr>
        <w:t xml:space="preserve"> v článku III. ods. 2 Dohody. Po odsúhlasení znenia zápisnice zabezpečí jej podpis zodpovednou oso</w:t>
      </w:r>
      <w:r w:rsidR="00216F52">
        <w:rPr>
          <w:color w:val="000000"/>
        </w:rPr>
        <w:t>bou RO,</w:t>
      </w:r>
      <w:r w:rsidR="005E7B25">
        <w:rPr>
          <w:color w:val="000000"/>
        </w:rPr>
        <w:t xml:space="preserve"> CO</w:t>
      </w:r>
      <w:r w:rsidR="00216F52">
        <w:rPr>
          <w:color w:val="000000"/>
        </w:rPr>
        <w:t xml:space="preserve"> a následne ju zašle na ú</w:t>
      </w:r>
      <w:r w:rsidRPr="00255BE3">
        <w:rPr>
          <w:color w:val="000000"/>
        </w:rPr>
        <w:t>rad v dvoch vyhotoveniach. Úrad zabezpečí podpi</w:t>
      </w:r>
      <w:r w:rsidR="00216F52">
        <w:rPr>
          <w:color w:val="000000"/>
        </w:rPr>
        <w:t>s zápisnice zodpovednou osobou ú</w:t>
      </w:r>
      <w:r w:rsidRPr="00255BE3">
        <w:rPr>
          <w:color w:val="000000"/>
        </w:rPr>
        <w:t>radu. Jedno vyhotovenie podpísanej zápi</w:t>
      </w:r>
      <w:r w:rsidR="00216F52">
        <w:rPr>
          <w:color w:val="000000"/>
        </w:rPr>
        <w:t>snice zasiela ú</w:t>
      </w:r>
      <w:r w:rsidRPr="00255BE3">
        <w:rPr>
          <w:color w:val="000000"/>
        </w:rPr>
        <w:t>rad na RO</w:t>
      </w:r>
      <w:r w:rsidR="005E7B25">
        <w:rPr>
          <w:color w:val="000000"/>
        </w:rPr>
        <w:t>, CO</w:t>
      </w:r>
      <w:r w:rsidRPr="00255BE3">
        <w:rPr>
          <w:color w:val="000000"/>
        </w:rPr>
        <w:t xml:space="preserve"> a druhé si ponechá pre vlastné účely. </w:t>
      </w:r>
    </w:p>
    <w:p w14:paraId="630DF350" w14:textId="77777777" w:rsidR="00E1107B" w:rsidRPr="00255BE3" w:rsidRDefault="00E1107B" w:rsidP="00B1448B">
      <w:pPr>
        <w:pStyle w:val="Odsekzoznamu"/>
        <w:ind w:left="142"/>
        <w:rPr>
          <w:color w:val="000000"/>
        </w:rPr>
      </w:pPr>
    </w:p>
    <w:p w14:paraId="293C3B33" w14:textId="0A946D93" w:rsidR="00E1107B" w:rsidRPr="00BA54F0" w:rsidRDefault="008841BA" w:rsidP="008841BA">
      <w:pPr>
        <w:pStyle w:val="Odsekzoznamu"/>
        <w:numPr>
          <w:ilvl w:val="0"/>
          <w:numId w:val="26"/>
        </w:numPr>
        <w:ind w:left="142"/>
        <w:jc w:val="both"/>
        <w:rPr>
          <w:color w:val="000000"/>
        </w:rPr>
      </w:pPr>
      <w:r w:rsidRPr="00BA54F0">
        <w:rPr>
          <w:color w:val="000000"/>
        </w:rPr>
        <w:t xml:space="preserve">V </w:t>
      </w:r>
      <w:r w:rsidR="00F8637B" w:rsidRPr="00BA54F0">
        <w:rPr>
          <w:color w:val="000000"/>
        </w:rPr>
        <w:t>prípade, že sa RO</w:t>
      </w:r>
      <w:r w:rsidR="005E7B25" w:rsidRPr="00BA54F0">
        <w:rPr>
          <w:color w:val="000000"/>
        </w:rPr>
        <w:t>, CO</w:t>
      </w:r>
      <w:r w:rsidR="00F8637B" w:rsidRPr="00BA54F0">
        <w:rPr>
          <w:color w:val="000000"/>
        </w:rPr>
        <w:t xml:space="preserve"> rozhodne využiť spoluprácu podľa článku I, ods. </w:t>
      </w:r>
      <w:r w:rsidR="00F54D8C" w:rsidRPr="00BA54F0">
        <w:rPr>
          <w:color w:val="000000"/>
        </w:rPr>
        <w:t>5</w:t>
      </w:r>
      <w:r w:rsidR="00F8637B" w:rsidRPr="00BA54F0">
        <w:rPr>
          <w:color w:val="000000"/>
        </w:rPr>
        <w:t xml:space="preserve"> písm. b) Dohody len prostredníctvom žiadosti o </w:t>
      </w:r>
      <w:r w:rsidR="00F8637B" w:rsidRPr="00BA54F0">
        <w:rPr>
          <w:b/>
          <w:color w:val="000000"/>
        </w:rPr>
        <w:t>písomnú konzultáciu</w:t>
      </w:r>
      <w:r w:rsidR="00F8637B" w:rsidRPr="00BA54F0">
        <w:rPr>
          <w:color w:val="000000"/>
        </w:rPr>
        <w:t>, RO</w:t>
      </w:r>
      <w:r w:rsidR="005E7B25" w:rsidRPr="00BA54F0">
        <w:rPr>
          <w:color w:val="000000"/>
        </w:rPr>
        <w:t xml:space="preserve"> a CO</w:t>
      </w:r>
      <w:r w:rsidR="00F8637B" w:rsidRPr="00BA54F0">
        <w:rPr>
          <w:color w:val="000000"/>
        </w:rPr>
        <w:t xml:space="preserve"> </w:t>
      </w:r>
      <w:r w:rsidR="005E7B25" w:rsidRPr="00BA54F0">
        <w:rPr>
          <w:color w:val="000000"/>
        </w:rPr>
        <w:t>sú</w:t>
      </w:r>
      <w:r w:rsidR="00F8637B" w:rsidRPr="00BA54F0">
        <w:rPr>
          <w:color w:val="000000"/>
        </w:rPr>
        <w:t xml:space="preserve"> povinn</w:t>
      </w:r>
      <w:r w:rsidR="005E7B25" w:rsidRPr="00BA54F0">
        <w:rPr>
          <w:color w:val="000000"/>
        </w:rPr>
        <w:t>í</w:t>
      </w:r>
      <w:r w:rsidR="00F8637B" w:rsidRPr="00BA54F0">
        <w:rPr>
          <w:color w:val="000000"/>
        </w:rPr>
        <w:t xml:space="preserve"> uviesť v tejto žiadosti stručne </w:t>
      </w:r>
      <w:r w:rsidR="00F8637B" w:rsidRPr="00BA54F0">
        <w:rPr>
          <w:b/>
          <w:color w:val="000000"/>
        </w:rPr>
        <w:t>oblasť konzultácie</w:t>
      </w:r>
      <w:ins w:id="206" w:author="Autor">
        <w:r w:rsidR="00BA54F0" w:rsidRPr="001D4F9A">
          <w:rPr>
            <w:b/>
            <w:color w:val="000000"/>
            <w:rPrChange w:id="207" w:author="Autor">
              <w:rPr>
                <w:color w:val="000000"/>
              </w:rPr>
            </w:rPrChange>
          </w:rPr>
          <w:t xml:space="preserve"> a skutočnosti týkajúce sa</w:t>
        </w:r>
        <w:r w:rsidR="00BA54F0">
          <w:rPr>
            <w:color w:val="000000"/>
          </w:rPr>
          <w:t xml:space="preserve"> </w:t>
        </w:r>
      </w:ins>
      <w:del w:id="208" w:author="Autor">
        <w:r w:rsidR="00F8637B" w:rsidRPr="00BA54F0" w:rsidDel="00BA54F0">
          <w:rPr>
            <w:color w:val="000000"/>
          </w:rPr>
          <w:delText xml:space="preserve">, </w:delText>
        </w:r>
        <w:r w:rsidR="00F8637B" w:rsidRPr="00BA54F0" w:rsidDel="00BA54F0">
          <w:rPr>
            <w:b/>
            <w:color w:val="000000"/>
          </w:rPr>
          <w:delText>problém týkajúci sa podozrenia z </w:delText>
        </w:r>
      </w:del>
      <w:r w:rsidR="00F8637B" w:rsidRPr="00BA54F0">
        <w:rPr>
          <w:b/>
          <w:color w:val="000000"/>
        </w:rPr>
        <w:t>možného konania v rozpore so zákonom o ochrane hospodárskej súťaže</w:t>
      </w:r>
      <w:r w:rsidR="00F8637B" w:rsidRPr="00BA54F0">
        <w:rPr>
          <w:color w:val="000000"/>
        </w:rPr>
        <w:t xml:space="preserve"> a</w:t>
      </w:r>
      <w:r w:rsidR="009700D9" w:rsidRPr="00BA54F0">
        <w:rPr>
          <w:color w:val="000000"/>
        </w:rPr>
        <w:t>/alebo</w:t>
      </w:r>
      <w:r w:rsidR="00F8637B" w:rsidRPr="00BA54F0">
        <w:rPr>
          <w:color w:val="000000"/>
        </w:rPr>
        <w:t xml:space="preserve"> </w:t>
      </w:r>
      <w:r w:rsidR="00F8637B" w:rsidRPr="00BA54F0">
        <w:rPr>
          <w:b/>
          <w:color w:val="000000"/>
        </w:rPr>
        <w:t>rizikové indikátory</w:t>
      </w:r>
      <w:r w:rsidR="00F8637B" w:rsidRPr="00BA54F0">
        <w:rPr>
          <w:color w:val="000000"/>
        </w:rPr>
        <w:t xml:space="preserve">, na ktoré odkazuje tento metodický pokyn, resp. </w:t>
      </w:r>
      <w:r w:rsidR="00F8637B" w:rsidRPr="00BA54F0">
        <w:rPr>
          <w:b/>
          <w:color w:val="000000"/>
        </w:rPr>
        <w:t>iné relevantné indície</w:t>
      </w:r>
      <w:r w:rsidR="00F8637B" w:rsidRPr="00BA54F0">
        <w:rPr>
          <w:color w:val="000000"/>
        </w:rPr>
        <w:t>, ktoré v rámci svojej kontroly verejného obstarávania identifikoval. RO</w:t>
      </w:r>
      <w:r w:rsidR="005E7B25" w:rsidRPr="00BA54F0">
        <w:rPr>
          <w:color w:val="000000"/>
        </w:rPr>
        <w:t>, CO</w:t>
      </w:r>
      <w:r w:rsidR="00F8637B" w:rsidRPr="00BA54F0">
        <w:rPr>
          <w:color w:val="000000"/>
        </w:rPr>
        <w:t xml:space="preserve"> v rámci tejto žiadosti priloží aj </w:t>
      </w:r>
      <w:r w:rsidR="00F8637B" w:rsidRPr="00BA54F0">
        <w:rPr>
          <w:b/>
          <w:color w:val="000000"/>
        </w:rPr>
        <w:t>kópiu podpornej dokumentácie</w:t>
      </w:r>
      <w:r w:rsidR="00577181" w:rsidRPr="00BA54F0">
        <w:rPr>
          <w:b/>
          <w:color w:val="000000"/>
        </w:rPr>
        <w:t>,</w:t>
      </w:r>
      <w:r w:rsidR="00F8637B" w:rsidRPr="00BA54F0">
        <w:rPr>
          <w:b/>
          <w:color w:val="000000"/>
        </w:rPr>
        <w:t xml:space="preserve"> príp. jej časť</w:t>
      </w:r>
    </w:p>
    <w:p w14:paraId="06B7E607" w14:textId="77777777" w:rsidR="00E1107B" w:rsidRPr="00255BE3" w:rsidRDefault="00E1107B" w:rsidP="00B1448B">
      <w:pPr>
        <w:pStyle w:val="Odsekzoznamu"/>
        <w:ind w:left="142"/>
        <w:rPr>
          <w:color w:val="000000"/>
        </w:rPr>
      </w:pPr>
    </w:p>
    <w:p w14:paraId="58004D7E" w14:textId="77C16739" w:rsidR="00F8637B" w:rsidRPr="00255BE3" w:rsidRDefault="00F8637B" w:rsidP="00B1448B">
      <w:pPr>
        <w:pStyle w:val="Odsekzoznamu"/>
        <w:numPr>
          <w:ilvl w:val="0"/>
          <w:numId w:val="26"/>
        </w:numPr>
        <w:ind w:left="142"/>
        <w:jc w:val="both"/>
        <w:rPr>
          <w:color w:val="000000"/>
        </w:rPr>
      </w:pPr>
      <w:r w:rsidRPr="00255BE3">
        <w:rPr>
          <w:color w:val="000000"/>
        </w:rPr>
        <w:t xml:space="preserve">Zaslanie žiadosti o konzultáciu podľa článku I, ods. </w:t>
      </w:r>
      <w:r w:rsidR="001F617B">
        <w:rPr>
          <w:color w:val="000000"/>
        </w:rPr>
        <w:t>5</w:t>
      </w:r>
      <w:r w:rsidRPr="00255BE3">
        <w:rPr>
          <w:color w:val="000000"/>
        </w:rPr>
        <w:t xml:space="preserve"> písm. b) Dohody </w:t>
      </w:r>
      <w:r w:rsidRPr="00255BE3">
        <w:rPr>
          <w:b/>
          <w:color w:val="000000"/>
        </w:rPr>
        <w:t>nie je oficiálnym podaním podnetu</w:t>
      </w:r>
      <w:r w:rsidRPr="00255BE3">
        <w:rPr>
          <w:color w:val="000000"/>
        </w:rPr>
        <w:t xml:space="preserve">. Uvedeným, ale nie je dotknuté oprávnenie úradu v prípade získania informácií o možnom porušení zákona o ochrane hospodárskej súťaže, začať konanie v zmysle tohto zákona z vlastného podnetu. </w:t>
      </w:r>
      <w:r w:rsidR="00B837A6">
        <w:rPr>
          <w:color w:val="000000"/>
        </w:rPr>
        <w:t xml:space="preserve">O uvedenej skutočnosti zároveň úrad </w:t>
      </w:r>
      <w:r w:rsidR="00F54D8C">
        <w:rPr>
          <w:color w:val="000000"/>
        </w:rPr>
        <w:t xml:space="preserve">bezodkladne </w:t>
      </w:r>
      <w:r w:rsidR="00B837A6">
        <w:rPr>
          <w:color w:val="000000"/>
        </w:rPr>
        <w:t>informuje príslušný RO</w:t>
      </w:r>
      <w:r w:rsidR="001F617B">
        <w:rPr>
          <w:color w:val="000000"/>
        </w:rPr>
        <w:t xml:space="preserve"> a CO</w:t>
      </w:r>
      <w:r w:rsidR="00B837A6">
        <w:rPr>
          <w:color w:val="000000"/>
        </w:rPr>
        <w:t>.</w:t>
      </w:r>
    </w:p>
    <w:p w14:paraId="608CE728" w14:textId="77777777" w:rsidR="00E1107B" w:rsidRPr="00704DCA" w:rsidRDefault="00E1107B" w:rsidP="00DA2A75">
      <w:pPr>
        <w:rPr>
          <w:b/>
        </w:rPr>
      </w:pPr>
    </w:p>
    <w:p w14:paraId="188CDF8C" w14:textId="4F81FC78" w:rsidR="00F8637B" w:rsidRDefault="00F8637B" w:rsidP="00B1448B">
      <w:pPr>
        <w:pStyle w:val="Odsekzoznamu"/>
        <w:numPr>
          <w:ilvl w:val="0"/>
          <w:numId w:val="26"/>
        </w:numPr>
        <w:ind w:left="142"/>
        <w:jc w:val="both"/>
        <w:rPr>
          <w:ins w:id="209" w:author="Autor"/>
          <w:color w:val="000000"/>
        </w:rPr>
      </w:pPr>
      <w:r w:rsidRPr="00255BE3">
        <w:rPr>
          <w:b/>
          <w:color w:val="000000"/>
        </w:rPr>
        <w:t>RO je súčasne v rámci príslušných ustanovení Systému riadenia EŠIF povinný v pr</w:t>
      </w:r>
      <w:r w:rsidR="00216F52">
        <w:rPr>
          <w:b/>
          <w:color w:val="000000"/>
        </w:rPr>
        <w:t>ípade nadviazania spolupráce s ú</w:t>
      </w:r>
      <w:r w:rsidRPr="00255BE3">
        <w:rPr>
          <w:b/>
          <w:color w:val="000000"/>
        </w:rPr>
        <w:t>radom jednou z vyššie uvedených foriem zdržať sa takého správania, ktoré by mohlo ohroziť alebo zmariť</w:t>
      </w:r>
      <w:r w:rsidR="00216F52">
        <w:rPr>
          <w:b/>
          <w:color w:val="000000"/>
        </w:rPr>
        <w:t xml:space="preserve"> prešetrenie podnetu zo strany ú</w:t>
      </w:r>
      <w:r w:rsidRPr="00255BE3">
        <w:rPr>
          <w:b/>
          <w:color w:val="000000"/>
        </w:rPr>
        <w:t xml:space="preserve">radu, </w:t>
      </w:r>
      <w:r w:rsidRPr="00C73EFC">
        <w:rPr>
          <w:color w:val="000000"/>
        </w:rPr>
        <w:t xml:space="preserve">najmä zachovať mlčanlivosť vo vzťahu k podanému podnetu alebo konzultácii, ako aj zdržať sa komunikácie s prijímateľom, potenciálnymi dodávateľmi, uchádzačmi, s tretími osobami </w:t>
      </w:r>
      <w:r w:rsidRPr="00C73EFC">
        <w:rPr>
          <w:color w:val="000000"/>
        </w:rPr>
        <w:lastRenderedPageBreak/>
        <w:t>nepodieľ</w:t>
      </w:r>
      <w:r w:rsidR="00577181" w:rsidRPr="00C73EFC">
        <w:rPr>
          <w:color w:val="000000"/>
        </w:rPr>
        <w:t xml:space="preserve">ajúcimi sa na výkone kontroly, a to </w:t>
      </w:r>
      <w:r w:rsidRPr="00C73EFC">
        <w:rPr>
          <w:color w:val="000000"/>
        </w:rPr>
        <w:t>aj v rámci vlastného organizačného útvaru.</w:t>
      </w:r>
      <w:r w:rsidR="00577181" w:rsidRPr="00C73EFC">
        <w:rPr>
          <w:color w:val="000000"/>
        </w:rPr>
        <w:t xml:space="preserve"> </w:t>
      </w:r>
      <w:r w:rsidR="001F617B">
        <w:rPr>
          <w:color w:val="000000"/>
        </w:rPr>
        <w:t xml:space="preserve">Uvedené platí v obdobnom rozsahu aj pre CO. </w:t>
      </w:r>
      <w:r w:rsidR="00577181" w:rsidRPr="00C73EFC">
        <w:rPr>
          <w:color w:val="000000"/>
        </w:rPr>
        <w:t>RO</w:t>
      </w:r>
      <w:r w:rsidR="001F617B">
        <w:rPr>
          <w:color w:val="000000"/>
        </w:rPr>
        <w:t xml:space="preserve"> </w:t>
      </w:r>
      <w:r w:rsidR="00577181" w:rsidRPr="00C73EFC">
        <w:rPr>
          <w:color w:val="000000"/>
        </w:rPr>
        <w:t>v prípade identifikovania rizikových indikátorov a iniciácie spolupráce s </w:t>
      </w:r>
      <w:r w:rsidR="001F617B">
        <w:rPr>
          <w:color w:val="000000"/>
        </w:rPr>
        <w:t>úradom</w:t>
      </w:r>
      <w:r w:rsidR="00577181" w:rsidRPr="00C73EFC">
        <w:rPr>
          <w:color w:val="000000"/>
        </w:rPr>
        <w:t xml:space="preserve"> nezasiela návrh správy z kontroly prijímateľovi, </w:t>
      </w:r>
      <w:r w:rsidR="00223C55">
        <w:rPr>
          <w:color w:val="000000"/>
        </w:rPr>
        <w:t xml:space="preserve">ale </w:t>
      </w:r>
      <w:r w:rsidR="00577181" w:rsidRPr="00C73EFC">
        <w:rPr>
          <w:color w:val="000000"/>
        </w:rPr>
        <w:t xml:space="preserve">oznámi </w:t>
      </w:r>
      <w:r w:rsidR="00223C55">
        <w:rPr>
          <w:color w:val="000000"/>
        </w:rPr>
        <w:t xml:space="preserve">mu </w:t>
      </w:r>
      <w:r w:rsidR="00577181" w:rsidRPr="00C73EFC">
        <w:rPr>
          <w:color w:val="000000"/>
        </w:rPr>
        <w:t>prerušenie lehoty na výkon finančnej kontroly verejného obstarávania.</w:t>
      </w:r>
    </w:p>
    <w:p w14:paraId="432B24A2" w14:textId="77777777" w:rsidR="008F7CD4" w:rsidRPr="008263B6" w:rsidRDefault="008F7CD4">
      <w:pPr>
        <w:pStyle w:val="Odsekzoznamu"/>
        <w:rPr>
          <w:ins w:id="210" w:author="Autor"/>
          <w:color w:val="000000"/>
          <w:rPrChange w:id="211" w:author="Autor">
            <w:rPr>
              <w:ins w:id="212" w:author="Autor"/>
            </w:rPr>
          </w:rPrChange>
        </w:rPr>
        <w:pPrChange w:id="213" w:author="Autor">
          <w:pPr>
            <w:pStyle w:val="Odsekzoznamu"/>
            <w:numPr>
              <w:numId w:val="26"/>
            </w:numPr>
            <w:ind w:left="142" w:hanging="360"/>
            <w:jc w:val="both"/>
          </w:pPr>
        </w:pPrChange>
      </w:pPr>
    </w:p>
    <w:p w14:paraId="532C5F1F" w14:textId="78F6BEE2" w:rsidR="009A289B" w:rsidRPr="009A289B" w:rsidRDefault="008F7CD4">
      <w:pPr>
        <w:pStyle w:val="Odsekzoznamu"/>
        <w:numPr>
          <w:ilvl w:val="0"/>
          <w:numId w:val="26"/>
        </w:numPr>
        <w:ind w:left="142"/>
        <w:jc w:val="both"/>
        <w:rPr>
          <w:ins w:id="214" w:author="Autor"/>
          <w:color w:val="000000"/>
          <w:rPrChange w:id="215" w:author="Autor">
            <w:rPr>
              <w:ins w:id="216" w:author="Autor"/>
            </w:rPr>
          </w:rPrChange>
        </w:rPr>
        <w:pPrChange w:id="217" w:author="Autor">
          <w:pPr>
            <w:pStyle w:val="Odsekzoznamu"/>
            <w:numPr>
              <w:numId w:val="26"/>
            </w:numPr>
            <w:ind w:hanging="360"/>
            <w:jc w:val="both"/>
          </w:pPr>
        </w:pPrChange>
      </w:pPr>
      <w:ins w:id="218" w:author="Autor">
        <w:r w:rsidRPr="008263B6">
          <w:rPr>
            <w:color w:val="000000"/>
            <w:rPrChange w:id="219" w:author="Autor">
              <w:rPr/>
            </w:rPrChange>
          </w:rPr>
          <w:t>V p</w:t>
        </w:r>
        <w:r w:rsidRPr="008F7CD4">
          <w:rPr>
            <w:color w:val="000000"/>
          </w:rPr>
          <w:t>rípade využitia spolupráce s úradom</w:t>
        </w:r>
        <w:r w:rsidRPr="008263B6">
          <w:rPr>
            <w:color w:val="000000"/>
            <w:rPrChange w:id="220" w:author="Autor">
              <w:rPr/>
            </w:rPrChange>
          </w:rPr>
          <w:t xml:space="preserve"> vo forme podania podnetu z dôvodu podozrenia na porušenie pravidiel ochrany hospodárskej súťaže, ktoré je spojené s finančno</w:t>
        </w:r>
        <w:r w:rsidRPr="008F7CD4">
          <w:rPr>
            <w:color w:val="000000"/>
          </w:rPr>
          <w:t>u opravou inou ako 100 % podľa M</w:t>
        </w:r>
        <w:r w:rsidRPr="008263B6">
          <w:rPr>
            <w:color w:val="000000"/>
            <w:rPrChange w:id="221" w:author="Autor">
              <w:rPr/>
            </w:rPrChange>
          </w:rPr>
          <w:t>etodického pokynu</w:t>
        </w:r>
        <w:r>
          <w:rPr>
            <w:color w:val="000000"/>
          </w:rPr>
          <w:t xml:space="preserve"> CKO č. 5</w:t>
        </w:r>
        <w:r w:rsidRPr="008263B6">
          <w:rPr>
            <w:color w:val="000000"/>
            <w:rPrChange w:id="222" w:author="Autor">
              <w:rPr/>
            </w:rPrChange>
          </w:rPr>
          <w:t>, RO môže pokračovať v</w:t>
        </w:r>
        <w:r w:rsidRPr="008F7CD4">
          <w:rPr>
            <w:color w:val="000000"/>
          </w:rPr>
          <w:t xml:space="preserve">o finančnej kontrole VO, ktorú </w:t>
        </w:r>
        <w:r>
          <w:rPr>
            <w:color w:val="000000"/>
          </w:rPr>
          <w:t>u</w:t>
        </w:r>
        <w:r w:rsidRPr="008F7CD4">
          <w:rPr>
            <w:color w:val="000000"/>
          </w:rPr>
          <w:t>končí zaslaním S</w:t>
        </w:r>
        <w:r w:rsidRPr="008263B6">
          <w:rPr>
            <w:color w:val="000000"/>
            <w:rPrChange w:id="223" w:author="Autor">
              <w:rPr/>
            </w:rPrChange>
          </w:rPr>
          <w:t>právy z kontroly (ak neboli identifikované i</w:t>
        </w:r>
        <w:r w:rsidRPr="008F7CD4">
          <w:rPr>
            <w:color w:val="000000"/>
          </w:rPr>
          <w:t>né nedostatky) alebo doručením N</w:t>
        </w:r>
        <w:r w:rsidRPr="008263B6">
          <w:rPr>
            <w:color w:val="000000"/>
            <w:rPrChange w:id="224" w:author="Autor">
              <w:rPr/>
            </w:rPrChange>
          </w:rPr>
          <w:t>áv</w:t>
        </w:r>
        <w:r w:rsidRPr="008F7CD4">
          <w:rPr>
            <w:color w:val="000000"/>
          </w:rPr>
          <w:t>rhu správy a následne zaslaním S</w:t>
        </w:r>
        <w:r w:rsidRPr="008263B6">
          <w:rPr>
            <w:color w:val="000000"/>
            <w:rPrChange w:id="225" w:author="Autor">
              <w:rPr/>
            </w:rPrChange>
          </w:rPr>
          <w:t>právy z kontroly (ak boli identifikované iné nedostatky) prijímateľovi ako povinnej osobe, pričom podozrenia na porušenie pravidiel ochrany hospodárskej súťaže sa v súlade s § 20 ods. 4 písm. e) zákona o f</w:t>
        </w:r>
        <w:r w:rsidRPr="008F7CD4">
          <w:rPr>
            <w:color w:val="000000"/>
          </w:rPr>
          <w:t>inančnej kontrole neuvádzajú v Návrhu správy ani v S</w:t>
        </w:r>
        <w:r w:rsidRPr="008263B6">
          <w:rPr>
            <w:color w:val="000000"/>
            <w:rPrChange w:id="226" w:author="Autor">
              <w:rPr/>
            </w:rPrChange>
          </w:rPr>
          <w:t xml:space="preserve">práve z kontroly. Prípadné financovanie projektu počas prebiehajúceho </w:t>
        </w:r>
        <w:r w:rsidRPr="008F7CD4">
          <w:rPr>
            <w:color w:val="000000"/>
          </w:rPr>
          <w:t>skúmania úradu</w:t>
        </w:r>
        <w:r w:rsidRPr="008263B6">
          <w:rPr>
            <w:color w:val="000000"/>
            <w:rPrChange w:id="227" w:author="Autor">
              <w:rPr/>
            </w:rPrChange>
          </w:rPr>
          <w:t xml:space="preserve"> v nadväznosti na podaný podnet RO sa riadi ustanoveniami Systému finančného riadenia</w:t>
        </w:r>
        <w:r w:rsidR="009A289B">
          <w:rPr>
            <w:color w:val="000000"/>
          </w:rPr>
          <w:t xml:space="preserve"> </w:t>
        </w:r>
        <w:del w:id="228" w:author="Autor">
          <w:r w:rsidRPr="008263B6" w:rsidDel="009A289B">
            <w:rPr>
              <w:color w:val="000000"/>
              <w:rPrChange w:id="229" w:author="Autor">
                <w:rPr/>
              </w:rPrChange>
            </w:rPr>
            <w:delText xml:space="preserve">. </w:delText>
          </w:r>
        </w:del>
        <w:r w:rsidR="009A289B" w:rsidRPr="009A289B">
          <w:rPr>
            <w:color w:val="000000"/>
            <w:rPrChange w:id="230" w:author="Autor">
              <w:rPr/>
            </w:rPrChange>
          </w:rPr>
          <w:t>štrukturálnych fondov, Kohézneho fondu a Európskeho námorného a rybárskeho fo</w:t>
        </w:r>
        <w:r w:rsidR="009A289B" w:rsidRPr="009A289B">
          <w:rPr>
            <w:color w:val="000000"/>
          </w:rPr>
          <w:t>ndu v platnom znení</w:t>
        </w:r>
        <w:r w:rsidR="005D116A">
          <w:rPr>
            <w:color w:val="000000"/>
          </w:rPr>
          <w:t xml:space="preserve"> (ďalej len „Systém finančného riadenia“)</w:t>
        </w:r>
        <w:r w:rsidR="009A289B">
          <w:rPr>
            <w:color w:val="000000"/>
          </w:rPr>
          <w:t>.</w:t>
        </w:r>
      </w:ins>
    </w:p>
    <w:p w14:paraId="2C00F071" w14:textId="77777777" w:rsidR="008F7CD4" w:rsidRPr="008263B6" w:rsidRDefault="008F7CD4">
      <w:pPr>
        <w:pStyle w:val="Odsekzoznamu"/>
        <w:rPr>
          <w:ins w:id="231" w:author="Autor"/>
          <w:color w:val="000000"/>
          <w:rPrChange w:id="232" w:author="Autor">
            <w:rPr>
              <w:ins w:id="233" w:author="Autor"/>
            </w:rPr>
          </w:rPrChange>
        </w:rPr>
        <w:pPrChange w:id="234" w:author="Autor">
          <w:pPr>
            <w:pStyle w:val="Odsekzoznamu"/>
            <w:numPr>
              <w:numId w:val="26"/>
            </w:numPr>
            <w:ind w:left="142" w:hanging="360"/>
            <w:jc w:val="both"/>
          </w:pPr>
        </w:pPrChange>
      </w:pPr>
    </w:p>
    <w:p w14:paraId="193F1629" w14:textId="5E97EA4C" w:rsidR="008F7CD4" w:rsidRPr="009A289B" w:rsidRDefault="008F7CD4">
      <w:pPr>
        <w:pStyle w:val="Odsekzoznamu"/>
        <w:numPr>
          <w:ilvl w:val="0"/>
          <w:numId w:val="26"/>
        </w:numPr>
        <w:ind w:left="142"/>
        <w:jc w:val="both"/>
        <w:rPr>
          <w:ins w:id="235" w:author="Autor"/>
          <w:color w:val="000000"/>
          <w:rPrChange w:id="236" w:author="Autor">
            <w:rPr>
              <w:ins w:id="237" w:author="Autor"/>
            </w:rPr>
          </w:rPrChange>
        </w:rPr>
        <w:pPrChange w:id="238" w:author="Autor">
          <w:pPr>
            <w:pStyle w:val="Odsekzoznamu"/>
            <w:numPr>
              <w:numId w:val="26"/>
            </w:numPr>
            <w:ind w:hanging="360"/>
            <w:jc w:val="both"/>
          </w:pPr>
        </w:pPrChange>
      </w:pPr>
      <w:ins w:id="239" w:author="Autor">
        <w:r w:rsidRPr="008F7CD4">
          <w:rPr>
            <w:color w:val="000000"/>
          </w:rPr>
          <w:t>RO vydá Návrh správy z kontroly a S</w:t>
        </w:r>
        <w:r w:rsidRPr="008263B6">
          <w:rPr>
            <w:color w:val="000000"/>
            <w:rPrChange w:id="240" w:author="Autor">
              <w:rPr/>
            </w:rPrChange>
          </w:rPr>
          <w:t>právu z kontroly, v ktorej nie sú uvedené podozrenia na porušenie pravidiel ochrany hospodárskej súťaže, ktoré boli predm</w:t>
        </w:r>
        <w:r w:rsidRPr="008F7CD4">
          <w:rPr>
            <w:color w:val="000000"/>
          </w:rPr>
          <w:t>etom podnetu podaného na úrad</w:t>
        </w:r>
        <w:r w:rsidRPr="008263B6">
          <w:rPr>
            <w:color w:val="000000"/>
            <w:rPrChange w:id="241" w:author="Autor">
              <w:rPr/>
            </w:rPrChange>
          </w:rPr>
          <w:t>, najskôr po uplynutí lehoty 45 kalendárn</w:t>
        </w:r>
        <w:r w:rsidRPr="008F7CD4">
          <w:rPr>
            <w:color w:val="000000"/>
          </w:rPr>
          <w:t>ych dní od doručenia podnetu úradu, nakoľko v tejto lehote je úrad</w:t>
        </w:r>
        <w:r w:rsidRPr="008263B6">
          <w:rPr>
            <w:color w:val="000000"/>
            <w:rPrChange w:id="242" w:author="Autor">
              <w:rPr/>
            </w:rPrChange>
          </w:rPr>
          <w:t xml:space="preserve"> povinný zaslať RO informáciu o nezačatí prešetrovania. </w:t>
        </w:r>
        <w:r w:rsidR="007B785E">
          <w:rPr>
            <w:color w:val="000000"/>
          </w:rPr>
          <w:t xml:space="preserve">Do uplynutia tejto lehoty </w:t>
        </w:r>
        <w:r w:rsidR="00DE41F9">
          <w:rPr>
            <w:color w:val="000000"/>
          </w:rPr>
          <w:t>RO upovedomí p</w:t>
        </w:r>
        <w:r w:rsidR="00DE41F9" w:rsidRPr="00255BE3">
          <w:rPr>
            <w:color w:val="000000"/>
          </w:rPr>
          <w:t xml:space="preserve">rijímateľa o prerušení </w:t>
        </w:r>
        <w:r w:rsidR="00DE41F9">
          <w:rPr>
            <w:color w:val="000000"/>
          </w:rPr>
          <w:t xml:space="preserve">lehoty na výkon finančnej </w:t>
        </w:r>
        <w:r w:rsidR="00DE41F9" w:rsidRPr="00255BE3">
          <w:rPr>
            <w:color w:val="000000"/>
          </w:rPr>
          <w:t xml:space="preserve">kontroly, pričom </w:t>
        </w:r>
        <w:r w:rsidR="00DE41F9" w:rsidRPr="00255BE3">
          <w:t xml:space="preserve">v oznámení o prerušení </w:t>
        </w:r>
        <w:r w:rsidR="00DE41F9">
          <w:t xml:space="preserve">lehoty na výkon finančnej </w:t>
        </w:r>
        <w:r w:rsidR="00DE41F9" w:rsidRPr="00255BE3">
          <w:t xml:space="preserve">kontroly neuvádza </w:t>
        </w:r>
        <w:r w:rsidR="00DE41F9">
          <w:t>p</w:t>
        </w:r>
        <w:r w:rsidR="00DE41F9" w:rsidRPr="00255BE3">
          <w:t>rijímateľovi presný dôvod tohto prerušenia</w:t>
        </w:r>
        <w:r w:rsidR="00DE41F9">
          <w:t>.</w:t>
        </w:r>
      </w:ins>
    </w:p>
    <w:p w14:paraId="4BAA2FA9" w14:textId="77777777" w:rsidR="007B785E" w:rsidRPr="009A289B" w:rsidRDefault="007B785E">
      <w:pPr>
        <w:pStyle w:val="Odsekzoznamu"/>
        <w:rPr>
          <w:ins w:id="243" w:author="Autor"/>
          <w:color w:val="000000"/>
          <w:rPrChange w:id="244" w:author="Autor">
            <w:rPr>
              <w:ins w:id="245" w:author="Autor"/>
            </w:rPr>
          </w:rPrChange>
        </w:rPr>
        <w:pPrChange w:id="246" w:author="Autor">
          <w:pPr>
            <w:pStyle w:val="Odsekzoznamu"/>
            <w:numPr>
              <w:numId w:val="26"/>
            </w:numPr>
            <w:ind w:left="142" w:hanging="360"/>
            <w:jc w:val="both"/>
          </w:pPr>
        </w:pPrChange>
      </w:pPr>
    </w:p>
    <w:p w14:paraId="050440BA" w14:textId="77777777" w:rsidR="007B785E" w:rsidDel="007B785E" w:rsidRDefault="007B785E">
      <w:pPr>
        <w:pStyle w:val="Odsekzoznamu"/>
        <w:numPr>
          <w:ilvl w:val="0"/>
          <w:numId w:val="26"/>
        </w:numPr>
        <w:ind w:left="142"/>
        <w:jc w:val="both"/>
        <w:rPr>
          <w:ins w:id="247" w:author="Autor"/>
          <w:del w:id="248" w:author="Autor"/>
          <w:color w:val="000000"/>
        </w:rPr>
        <w:pPrChange w:id="249" w:author="Autor">
          <w:pPr>
            <w:pStyle w:val="Odsekzoznamu"/>
            <w:numPr>
              <w:numId w:val="26"/>
            </w:numPr>
            <w:ind w:hanging="360"/>
            <w:jc w:val="both"/>
          </w:pPr>
        </w:pPrChange>
      </w:pPr>
    </w:p>
    <w:p w14:paraId="31204F4B" w14:textId="77777777" w:rsidR="008F7CD4" w:rsidRPr="009A289B" w:rsidDel="007B785E" w:rsidRDefault="008F7CD4" w:rsidP="005B6B35">
      <w:pPr>
        <w:pStyle w:val="Odsekzoznamu"/>
        <w:numPr>
          <w:ilvl w:val="0"/>
          <w:numId w:val="26"/>
        </w:numPr>
        <w:ind w:left="142"/>
        <w:jc w:val="both"/>
        <w:rPr>
          <w:ins w:id="250" w:author="Autor"/>
          <w:del w:id="251" w:author="Autor"/>
          <w:color w:val="000000"/>
          <w:rPrChange w:id="252" w:author="Autor">
            <w:rPr>
              <w:ins w:id="253" w:author="Autor"/>
              <w:del w:id="254" w:author="Autor"/>
            </w:rPr>
          </w:rPrChange>
        </w:rPr>
      </w:pPr>
    </w:p>
    <w:p w14:paraId="75B78916" w14:textId="6833E2FC" w:rsidR="007B785E" w:rsidRDefault="008F7CD4">
      <w:pPr>
        <w:pStyle w:val="Odsekzoznamu"/>
        <w:numPr>
          <w:ilvl w:val="0"/>
          <w:numId w:val="26"/>
        </w:numPr>
        <w:ind w:left="142"/>
        <w:jc w:val="both"/>
        <w:rPr>
          <w:ins w:id="255" w:author="Autor"/>
        </w:rPr>
        <w:pPrChange w:id="256" w:author="Autor">
          <w:pPr>
            <w:pStyle w:val="Odsekzoznamu"/>
            <w:numPr>
              <w:numId w:val="26"/>
            </w:numPr>
            <w:ind w:hanging="360"/>
            <w:jc w:val="both"/>
          </w:pPr>
        </w:pPrChange>
      </w:pPr>
      <w:ins w:id="257" w:author="Autor">
        <w:r w:rsidRPr="007B785E">
          <w:t xml:space="preserve">Ak RO do skončenia finančnej kontroly neobdržal oznámenie úradu o nezačatí prešetrovania, resp. úrad začal prešetrovanie, RO na základe posúdenia závažnosti prípadu a opodstatnenosti požiadavky na ďalšie financovanie projektu </w:t>
        </w:r>
        <w:r w:rsidR="00932EE8">
          <w:t xml:space="preserve">postupuje podľa Systému finančného riadenia, v rámci ktorého je bližšie špecifikované </w:t>
        </w:r>
        <w:del w:id="258" w:author="Autor">
          <w:r w:rsidRPr="007B785E" w:rsidDel="00932EE8">
            <w:delText xml:space="preserve"> môže rozhodnúť, že na financovanie projektu využije finančné zdroje svojej kapitoly. Svoje rozhodnutie o financovaní projektu zo svojej kapitoly musí odôvodniť. </w:delText>
          </w:r>
        </w:del>
      </w:ins>
      <w:moveFromRangeStart w:id="259" w:author="Autor" w:name="move38637690"/>
      <w:moveFrom w:id="260" w:author="Autor">
        <w:ins w:id="261" w:author="Autor">
          <w:r w:rsidR="007B785E" w:rsidRPr="007B785E" w:rsidDel="00932EE8">
            <w:t>Vzhľadom na prebiehajúce skúmanie nie je možné deklarovať výdavky na Eur</w:t>
          </w:r>
          <w:r w:rsidR="007B785E" w:rsidDel="00932EE8">
            <w:t xml:space="preserve">ópsku komisiu. </w:t>
          </w:r>
        </w:ins>
      </w:moveFrom>
      <w:moveFromRangeEnd w:id="259"/>
      <w:ins w:id="262" w:author="Autor">
        <w:r w:rsidR="00932EE8">
          <w:t>f</w:t>
        </w:r>
        <w:del w:id="263" w:author="Autor">
          <w:r w:rsidR="005B6B35" w:rsidRPr="005B6B35" w:rsidDel="00932EE8">
            <w:delText>F</w:delText>
          </w:r>
        </w:del>
        <w:r w:rsidR="005B6B35" w:rsidRPr="005B6B35">
          <w:t>inancovanie projektu počas prebiehajúceho skúmania</w:t>
        </w:r>
        <w:r w:rsidR="00932EE8">
          <w:t xml:space="preserve">. Ak sa </w:t>
        </w:r>
        <w:del w:id="264" w:author="Autor">
          <w:r w:rsidR="005B6B35" w:rsidRPr="005B6B35" w:rsidDel="00932EE8">
            <w:delText xml:space="preserve"> je bližšie špecifikované v Systéme finančného riadenia, pričom v prípade, že </w:delText>
          </w:r>
          <w:r w:rsidR="005B6B35" w:rsidDel="00932EE8">
            <w:delText xml:space="preserve">sa </w:delText>
          </w:r>
        </w:del>
        <w:r w:rsidR="005B6B35">
          <w:t xml:space="preserve">RO </w:t>
        </w:r>
        <w:r w:rsidR="005B6B35" w:rsidRPr="005B6B35">
          <w:t xml:space="preserve">rozhodne financovať projekt, svoje rozhodnutie </w:t>
        </w:r>
        <w:r w:rsidR="005B6B35">
          <w:t>je povinný dostatočne odôvodniť</w:t>
        </w:r>
        <w:r w:rsidR="005B6B35" w:rsidRPr="005B6B35">
          <w:t>. Zároveň je dôležité, aby posúdenie RO bolo dostatočným spôsobom zaznamenané v projektovom spise</w:t>
        </w:r>
        <w:r w:rsidR="005B6B35">
          <w:t xml:space="preserve">. </w:t>
        </w:r>
      </w:ins>
      <w:moveToRangeStart w:id="265" w:author="Autor" w:name="move38637690"/>
      <w:moveTo w:id="266" w:author="Autor">
        <w:r w:rsidR="00932EE8" w:rsidRPr="007B785E">
          <w:t>Vzhľadom na prebiehajúce skúmanie nie je možné deklarovať výdavky na Eur</w:t>
        </w:r>
        <w:r w:rsidR="00932EE8">
          <w:t xml:space="preserve">ópsku komisiu. </w:t>
        </w:r>
      </w:moveTo>
      <w:moveToRangeEnd w:id="265"/>
      <w:ins w:id="267" w:author="Autor">
        <w:r w:rsidR="005B6B35">
          <w:t>V prípade tohto postupu sa o</w:t>
        </w:r>
        <w:del w:id="268" w:author="Autor">
          <w:r w:rsidR="007B785E" w:rsidDel="005B6B35">
            <w:delText>O</w:delText>
          </w:r>
        </w:del>
        <w:r w:rsidR="007B785E">
          <w:t>dporúča</w:t>
        </w:r>
        <w:del w:id="269" w:author="Autor">
          <w:r w:rsidR="007B785E" w:rsidDel="005B6B35">
            <w:delText xml:space="preserve"> sa</w:delText>
          </w:r>
        </w:del>
        <w:r w:rsidR="007B785E">
          <w:t xml:space="preserve"> vykonať základnú finančnú kontrolu spoločne s výkonom administratívnej finančnej kontroly žiadosti o platbu, kedy </w:t>
        </w:r>
        <w:r w:rsidR="007B785E" w:rsidRPr="007B785E">
          <w:t xml:space="preserve">bude možné finančnú operáciu a jej časti aj exaktne vyčísliť. Zároveň </w:t>
        </w:r>
        <w:r w:rsidR="007B785E">
          <w:t>sa odporúča</w:t>
        </w:r>
        <w:r w:rsidR="007B785E" w:rsidRPr="007B785E">
          <w:t xml:space="preserve">, aby osoby vykonávajúce </w:t>
        </w:r>
        <w:r w:rsidR="007B785E">
          <w:t>základnú finančnú kontrolu spoločne s výkonom administratívnej finančnej kontroly žiadosti o platbu</w:t>
        </w:r>
        <w:r w:rsidR="007B785E" w:rsidRPr="007B785E">
          <w:t xml:space="preserve"> mali všetky p</w:t>
        </w:r>
        <w:r w:rsidR="007B785E">
          <w:t>otrebné informácie o výsledku konania úradu</w:t>
        </w:r>
        <w:r w:rsidR="007B785E" w:rsidRPr="007B785E">
          <w:t>.</w:t>
        </w:r>
      </w:ins>
    </w:p>
    <w:p w14:paraId="6E9EC69E" w14:textId="77777777" w:rsidR="00BA54F0" w:rsidRDefault="00BA54F0">
      <w:pPr>
        <w:pStyle w:val="Odsekzoznamu"/>
        <w:ind w:left="142"/>
        <w:jc w:val="both"/>
        <w:rPr>
          <w:ins w:id="270" w:author="Autor"/>
        </w:rPr>
        <w:pPrChange w:id="271" w:author="Autor">
          <w:pPr>
            <w:pStyle w:val="Odsekzoznamu"/>
            <w:numPr>
              <w:numId w:val="26"/>
            </w:numPr>
            <w:ind w:hanging="360"/>
            <w:jc w:val="both"/>
          </w:pPr>
        </w:pPrChange>
      </w:pPr>
    </w:p>
    <w:p w14:paraId="33519C9E" w14:textId="4FB84585" w:rsidR="00BA54F0" w:rsidRPr="001D4F9A" w:rsidRDefault="00BA54F0">
      <w:pPr>
        <w:pStyle w:val="Odsekzoznamu"/>
        <w:numPr>
          <w:ilvl w:val="0"/>
          <w:numId w:val="26"/>
        </w:numPr>
        <w:ind w:left="142"/>
        <w:jc w:val="both"/>
        <w:rPr>
          <w:ins w:id="272" w:author="Autor"/>
          <w:color w:val="000000"/>
          <w:rPrChange w:id="273" w:author="Autor">
            <w:rPr>
              <w:ins w:id="274" w:author="Autor"/>
            </w:rPr>
          </w:rPrChange>
        </w:rPr>
        <w:pPrChange w:id="275" w:author="Autor">
          <w:pPr>
            <w:pStyle w:val="Odsekzoznamu"/>
            <w:numPr>
              <w:numId w:val="26"/>
            </w:numPr>
            <w:ind w:hanging="360"/>
          </w:pPr>
        </w:pPrChange>
      </w:pPr>
      <w:ins w:id="276" w:author="Autor">
        <w:r w:rsidRPr="001D4F9A">
          <w:rPr>
            <w:color w:val="000000"/>
            <w:rPrChange w:id="277" w:author="Autor">
              <w:rPr/>
            </w:rPrChange>
          </w:rPr>
          <w:t xml:space="preserve">Ak RO po tom ako vykoná vyššie uvedené kontroly, obdrží oznámenie úradu o nezačatí prešetrovania spolu s odôvodnením, financovanie projektu pokračuje podľa pôvodne zvolenej formy financovania. </w:t>
        </w:r>
        <w:r w:rsidRPr="00BA54F0">
          <w:t xml:space="preserve">Ak RO do skončenia finančnej kontroly odbržal oznámenie úradu o nezačatí prešetrovania spolu s odôvodnením, financovanie projektu pokračuje podľa pôvodne </w:t>
        </w:r>
        <w:r w:rsidRPr="004D1FD5">
          <w:t xml:space="preserve">zvolenej formy financovania, pričom pokiaľ RO už nebude mať pochybnosti o porušení pravidiel ochrany hospodárskej súťaže, zohľadní uvedené v závere z kontroly. </w:t>
        </w:r>
        <w:r w:rsidRPr="00BA54F0">
          <w:t>Úrad je v zmysle platných európskych aj národných predpisov</w:t>
        </w:r>
        <w:r w:rsidRPr="00BA54F0">
          <w:rPr>
            <w:vertAlign w:val="superscript"/>
          </w:rPr>
          <w:footnoteReference w:id="1"/>
        </w:r>
        <w:r w:rsidRPr="00BA54F0">
          <w:t xml:space="preserve"> oprávnený nezačať prešetrovanie aj v prípadoch, kedy existuje podozrenie, ale nemá dostatok indícií či už na začatie konania, </w:t>
        </w:r>
        <w:r w:rsidRPr="00BA54F0">
          <w:lastRenderedPageBreak/>
          <w:t>resp. na vykonanie vyšetrovacích krokov alebo by ich vykonanie bolo v rozpore so stanovenými prioritami úradu.</w:t>
        </w:r>
      </w:ins>
    </w:p>
    <w:p w14:paraId="64B5F06A" w14:textId="77777777" w:rsidR="00BA54F0" w:rsidDel="00BA54F0" w:rsidRDefault="00BA54F0">
      <w:pPr>
        <w:jc w:val="both"/>
        <w:rPr>
          <w:ins w:id="280" w:author="Autor"/>
          <w:del w:id="281" w:author="Autor"/>
        </w:rPr>
        <w:pPrChange w:id="282" w:author="Autor">
          <w:pPr>
            <w:pStyle w:val="Odsekzoznamu"/>
            <w:numPr>
              <w:numId w:val="26"/>
            </w:numPr>
            <w:ind w:hanging="360"/>
            <w:jc w:val="both"/>
          </w:pPr>
        </w:pPrChange>
      </w:pPr>
    </w:p>
    <w:p w14:paraId="2441E535" w14:textId="452CC331" w:rsidR="008F7CD4" w:rsidRPr="007B785E" w:rsidDel="007B785E" w:rsidRDefault="008F7CD4">
      <w:pPr>
        <w:numPr>
          <w:ilvl w:val="0"/>
          <w:numId w:val="26"/>
        </w:numPr>
        <w:ind w:left="0"/>
        <w:jc w:val="both"/>
        <w:rPr>
          <w:ins w:id="283" w:author="Autor"/>
          <w:del w:id="284" w:author="Autor"/>
        </w:rPr>
        <w:pPrChange w:id="285" w:author="Autor">
          <w:pPr>
            <w:pStyle w:val="Odsekzoznamu"/>
            <w:numPr>
              <w:numId w:val="26"/>
            </w:numPr>
            <w:ind w:hanging="360"/>
            <w:jc w:val="both"/>
          </w:pPr>
        </w:pPrChange>
      </w:pPr>
      <w:ins w:id="286" w:author="Autor">
        <w:del w:id="287" w:author="Autor">
          <w:r w:rsidRPr="007B785E" w:rsidDel="007B785E">
            <w:delText xml:space="preserve">Odporúča sa, aby RO základnú finančnú kontrolu vykonal osobitne vo vzťahu k časti výdavkov, ktoré je možné financovať, a teda vo vyjadrení je možné uviesť, že vo finančnej operácii je možné pokračovať alebo finančnú operáciu možno vykonať (v tomto prípade sa overuje súlad s rozpočtom orgánu verejnej správy) a osobitne k časti výdavkov, ktoré z dôvodu podozrení nemožno financovať, t. j. časti finančnej operácie, v ktorej nemožno pokračovať alebo ju vykonať (tieto výdavky sú dotknuté možnou finančnou opravou 25% alebo 10%). </w:delText>
          </w:r>
        </w:del>
      </w:ins>
    </w:p>
    <w:p w14:paraId="7600335D" w14:textId="77777777" w:rsidR="008F7CD4" w:rsidRPr="008263B6" w:rsidDel="00BA54F0" w:rsidRDefault="008F7CD4">
      <w:pPr>
        <w:rPr>
          <w:ins w:id="288" w:author="Autor"/>
          <w:del w:id="289" w:author="Autor"/>
          <w:color w:val="000000"/>
          <w:rPrChange w:id="290" w:author="Autor">
            <w:rPr>
              <w:ins w:id="291" w:author="Autor"/>
              <w:del w:id="292" w:author="Autor"/>
            </w:rPr>
          </w:rPrChange>
        </w:rPr>
        <w:pPrChange w:id="293" w:author="Autor">
          <w:pPr>
            <w:pStyle w:val="Odsekzoznamu"/>
            <w:numPr>
              <w:numId w:val="26"/>
            </w:numPr>
            <w:ind w:left="142" w:hanging="360"/>
            <w:jc w:val="both"/>
          </w:pPr>
        </w:pPrChange>
      </w:pPr>
    </w:p>
    <w:p w14:paraId="7568F6D6" w14:textId="754821AA" w:rsidR="00BA54F0" w:rsidRPr="001D4F9A" w:rsidDel="00BA54F0" w:rsidRDefault="008F7CD4">
      <w:pPr>
        <w:rPr>
          <w:ins w:id="294" w:author="Autor"/>
          <w:del w:id="295" w:author="Autor"/>
          <w:color w:val="000000"/>
          <w:rPrChange w:id="296" w:author="Autor">
            <w:rPr>
              <w:ins w:id="297" w:author="Autor"/>
              <w:del w:id="298" w:author="Autor"/>
            </w:rPr>
          </w:rPrChange>
        </w:rPr>
        <w:pPrChange w:id="299" w:author="Autor">
          <w:pPr>
            <w:pStyle w:val="Odsekzoznamu"/>
            <w:numPr>
              <w:numId w:val="26"/>
            </w:numPr>
            <w:ind w:left="142" w:hanging="360"/>
            <w:jc w:val="both"/>
          </w:pPr>
        </w:pPrChange>
      </w:pPr>
      <w:ins w:id="300" w:author="Autor">
        <w:del w:id="301" w:author="Autor">
          <w:r w:rsidRPr="001D4F9A" w:rsidDel="00BA54F0">
            <w:rPr>
              <w:color w:val="000000"/>
              <w:rPrChange w:id="302" w:author="Autor">
                <w:rPr/>
              </w:rPrChange>
            </w:rPr>
            <w:delText xml:space="preserve">Ak RO po tom ako vykoná vyššie uvedené kontroly, obdrží oznámenie úradu o nezačatí prešetrovania spolu s odôvodnením, financovanie projektu pokračuje podľa </w:delText>
          </w:r>
          <w:r w:rsidR="007B785E" w:rsidRPr="001D4F9A" w:rsidDel="00BA54F0">
            <w:rPr>
              <w:color w:val="000000"/>
              <w:rPrChange w:id="303" w:author="Autor">
                <w:rPr/>
              </w:rPrChange>
            </w:rPr>
            <w:delText xml:space="preserve">pôvodne </w:delText>
          </w:r>
          <w:r w:rsidRPr="001D4F9A" w:rsidDel="00BA54F0">
            <w:rPr>
              <w:color w:val="000000"/>
              <w:rPrChange w:id="304" w:author="Autor">
                <w:rPr/>
              </w:rPrChange>
            </w:rPr>
            <w:delText xml:space="preserve">zvolenej formy financovania. </w:delText>
          </w:r>
        </w:del>
      </w:ins>
    </w:p>
    <w:p w14:paraId="0F02F295" w14:textId="13E551A6" w:rsidR="008F7CD4" w:rsidDel="00BA54F0" w:rsidRDefault="008F7CD4">
      <w:pPr>
        <w:rPr>
          <w:ins w:id="305" w:author="Autor"/>
          <w:del w:id="306" w:author="Autor"/>
        </w:rPr>
        <w:pPrChange w:id="307" w:author="Autor">
          <w:pPr>
            <w:pStyle w:val="Odsekzoznamu"/>
            <w:numPr>
              <w:numId w:val="26"/>
            </w:numPr>
            <w:ind w:hanging="360"/>
            <w:jc w:val="both"/>
          </w:pPr>
        </w:pPrChange>
      </w:pPr>
      <w:ins w:id="308" w:author="Autor">
        <w:del w:id="309" w:author="Autor">
          <w:r w:rsidRPr="00BA54F0" w:rsidDel="00BA54F0">
            <w:delText>RO v nadväznosti na nové skutočnosti vykoná základnú finančnú kontrolu v tej časti finančnej operácie, v ktorej z dôvodu podozrení na porušenie pravidiel ochrany hospodárskej súťaže nebolo možné pokračovať alebo ju vykonať a v prípade</w:delText>
          </w:r>
          <w:r w:rsidR="00653F2D" w:rsidRPr="00653F2D" w:rsidDel="00BA54F0">
            <w:delText>, že RO na základe oznámenia úradu</w:delText>
          </w:r>
          <w:r w:rsidRPr="00BA54F0" w:rsidDel="00BA54F0">
            <w:delText xml:space="preserve"> už nebude mať pochybnosti o porušení pravidiel ochrany hospodárskej súťaže, zohľadní uvedené vo vyjadrení k základnej finančnej kontrole.</w:delText>
          </w:r>
        </w:del>
      </w:ins>
    </w:p>
    <w:p w14:paraId="607B35E5" w14:textId="77777777" w:rsidR="00653F2D" w:rsidRPr="00BA54F0" w:rsidDel="00BA54F0" w:rsidRDefault="00653F2D">
      <w:pPr>
        <w:rPr>
          <w:ins w:id="310" w:author="Autor"/>
          <w:del w:id="311" w:author="Autor"/>
        </w:rPr>
        <w:pPrChange w:id="312" w:author="Autor">
          <w:pPr>
            <w:pStyle w:val="Odsekzoznamu"/>
            <w:numPr>
              <w:numId w:val="26"/>
            </w:numPr>
            <w:ind w:hanging="360"/>
            <w:jc w:val="both"/>
          </w:pPr>
        </w:pPrChange>
      </w:pPr>
    </w:p>
    <w:p w14:paraId="2A470EA6" w14:textId="2815F9F9" w:rsidR="00BA54F0" w:rsidRPr="00BA54F0" w:rsidDel="00BA54F0" w:rsidRDefault="008F7CD4">
      <w:pPr>
        <w:rPr>
          <w:ins w:id="313" w:author="Autor"/>
          <w:del w:id="314" w:author="Autor"/>
        </w:rPr>
        <w:pPrChange w:id="315" w:author="Autor">
          <w:pPr>
            <w:pStyle w:val="Odsekzoznamu"/>
            <w:numPr>
              <w:numId w:val="26"/>
            </w:numPr>
            <w:ind w:hanging="360"/>
            <w:jc w:val="both"/>
          </w:pPr>
        </w:pPrChange>
      </w:pPr>
      <w:ins w:id="316" w:author="Autor">
        <w:del w:id="317" w:author="Autor">
          <w:r w:rsidRPr="00BA54F0" w:rsidDel="00BA54F0">
            <w:delText>Ak RO do skončenia finančnej kontr</w:delText>
          </w:r>
          <w:r w:rsidR="00653F2D" w:rsidRPr="00BA54F0" w:rsidDel="00BA54F0">
            <w:delText>oly odbržal oznámenie úradu</w:delText>
          </w:r>
          <w:r w:rsidRPr="00BA54F0" w:rsidDel="00BA54F0">
            <w:delText xml:space="preserve"> o nezačatí prešetrovania spolu s odôvodnením, financovanie projektu pokračuje podľa </w:delText>
          </w:r>
          <w:r w:rsidR="007B785E" w:rsidRPr="00BA54F0" w:rsidDel="00BA54F0">
            <w:delText xml:space="preserve">pôvodne </w:delText>
          </w:r>
          <w:r w:rsidRPr="00BA54F0" w:rsidDel="00BA54F0">
            <w:delText>zvolenej formy financovania, pričom pokiaľ RO už nebude mať pochybnosti o porušení pravidiel ochrany hospodárskej súťaže, zohľadní uvedené v závere z kontroly.</w:delText>
          </w:r>
        </w:del>
      </w:ins>
    </w:p>
    <w:p w14:paraId="2DD46284" w14:textId="77777777" w:rsidR="0074464F" w:rsidRPr="0074464F" w:rsidRDefault="0074464F">
      <w:pPr>
        <w:rPr>
          <w:ins w:id="318" w:author="Autor"/>
          <w:color w:val="000000"/>
          <w:rPrChange w:id="319" w:author="Autor">
            <w:rPr>
              <w:ins w:id="320" w:author="Autor"/>
            </w:rPr>
          </w:rPrChange>
        </w:rPr>
        <w:pPrChange w:id="321" w:author="Autor">
          <w:pPr>
            <w:pStyle w:val="Odsekzoznamu"/>
            <w:numPr>
              <w:numId w:val="26"/>
            </w:numPr>
            <w:ind w:left="142" w:hanging="360"/>
            <w:jc w:val="both"/>
          </w:pPr>
        </w:pPrChange>
      </w:pPr>
    </w:p>
    <w:p w14:paraId="1B46213C" w14:textId="00C0B3B1" w:rsidR="003F426C" w:rsidRPr="00185E71" w:rsidRDefault="0074464F">
      <w:pPr>
        <w:pStyle w:val="Odsekzoznamu"/>
        <w:numPr>
          <w:ilvl w:val="0"/>
          <w:numId w:val="26"/>
        </w:numPr>
        <w:ind w:left="142"/>
        <w:jc w:val="both"/>
        <w:rPr>
          <w:ins w:id="322" w:author="Autor"/>
          <w:color w:val="000000"/>
          <w:rPrChange w:id="323" w:author="Autor">
            <w:rPr>
              <w:ins w:id="324" w:author="Autor"/>
            </w:rPr>
          </w:rPrChange>
        </w:rPr>
        <w:pPrChange w:id="325" w:author="Autor">
          <w:pPr>
            <w:pStyle w:val="Odsekzoznamu"/>
            <w:numPr>
              <w:numId w:val="26"/>
            </w:numPr>
            <w:ind w:hanging="360"/>
            <w:jc w:val="both"/>
          </w:pPr>
        </w:pPrChange>
      </w:pPr>
      <w:ins w:id="326" w:author="Autor">
        <w:r w:rsidRPr="003C19D2">
          <w:rPr>
            <w:b/>
            <w:color w:val="000000"/>
            <w:rPrChange w:id="327" w:author="Autor">
              <w:rPr>
                <w:color w:val="000000"/>
              </w:rPr>
            </w:rPrChange>
          </w:rPr>
          <w:t xml:space="preserve">RO </w:t>
        </w:r>
        <w:r w:rsidR="000D0EEB" w:rsidRPr="003C19D2">
          <w:rPr>
            <w:b/>
            <w:color w:val="000000"/>
            <w:rPrChange w:id="328" w:author="Autor">
              <w:rPr>
                <w:color w:val="000000"/>
              </w:rPr>
            </w:rPrChange>
          </w:rPr>
          <w:t>je pred určením výšky finančnej opravy</w:t>
        </w:r>
        <w:r w:rsidR="0077491C">
          <w:rPr>
            <w:color w:val="000000"/>
          </w:rPr>
          <w:t xml:space="preserve"> </w:t>
        </w:r>
        <w:r w:rsidR="008C26C9">
          <w:rPr>
            <w:color w:val="000000"/>
          </w:rPr>
          <w:t xml:space="preserve">podľa </w:t>
        </w:r>
        <w:r w:rsidR="00B42EE5" w:rsidRPr="00B42EE5">
          <w:rPr>
            <w:color w:val="000000"/>
          </w:rPr>
          <w:t>Metodického pokynu CKO č. 5</w:t>
        </w:r>
        <w:r w:rsidR="008F7CD4">
          <w:rPr>
            <w:color w:val="000000"/>
          </w:rPr>
          <w:t>,</w:t>
        </w:r>
        <w:r w:rsidR="00B42EE5" w:rsidRPr="00B42EE5">
          <w:rPr>
            <w:color w:val="000000"/>
          </w:rPr>
          <w:t xml:space="preserve"> </w:t>
        </w:r>
        <w:r w:rsidR="00B42EE5">
          <w:rPr>
            <w:color w:val="000000"/>
          </w:rPr>
          <w:t xml:space="preserve">                   </w:t>
        </w:r>
        <w:del w:id="329" w:author="Autor">
          <w:r w:rsidR="00B42EE5" w:rsidDel="008F7CD4">
            <w:rPr>
              <w:color w:val="000000"/>
            </w:rPr>
            <w:delText xml:space="preserve"> </w:delText>
          </w:r>
          <w:r w:rsidR="00B42EE5" w:rsidRPr="00B42EE5" w:rsidDel="008F7CD4">
            <w:rPr>
              <w:color w:val="000000"/>
            </w:rPr>
            <w:delText xml:space="preserve">k určovaniu finančných opráv, ktoré má riadiaci orgán uplatňovať pri nedodržaní pravidiel </w:delText>
          </w:r>
          <w:r w:rsidR="00B42EE5" w:rsidDel="008F7CD4">
            <w:rPr>
              <w:color w:val="000000"/>
            </w:rPr>
            <w:delText xml:space="preserve">      </w:delText>
          </w:r>
          <w:r w:rsidR="00B42EE5" w:rsidRPr="00B42EE5" w:rsidDel="008F7CD4">
            <w:rPr>
              <w:color w:val="000000"/>
            </w:rPr>
            <w:delText>a postupov verejného obstarávania v rámci programového obdobia 2014 – 2020</w:delText>
          </w:r>
          <w:r w:rsidR="00B42EE5" w:rsidDel="008F7CD4">
            <w:rPr>
              <w:color w:val="000000"/>
            </w:rPr>
            <w:delText xml:space="preserve">,                               </w:delText>
          </w:r>
          <w:r w:rsidR="0077491C" w:rsidRPr="00185E71" w:rsidDel="008C26C9">
            <w:rPr>
              <w:color w:val="000000"/>
              <w:rPrChange w:id="330" w:author="Autor">
                <w:rPr/>
              </w:rPrChange>
            </w:rPr>
            <w:delText xml:space="preserve">v zmysle príslušných ustanovení </w:delText>
          </w:r>
          <w:r w:rsidR="00EC4E9B" w:rsidRPr="00185E71" w:rsidDel="00B42EE5">
            <w:rPr>
              <w:color w:val="000000"/>
              <w:rPrChange w:id="331" w:author="Autor">
                <w:rPr/>
              </w:rPrChange>
            </w:rPr>
            <w:delText>metodického pokynu CKO</w:delText>
          </w:r>
          <w:r w:rsidR="00EC4E9B" w:rsidDel="00B42EE5">
            <w:rPr>
              <w:rStyle w:val="Odkaznapoznmkupodiarou"/>
              <w:color w:val="000000"/>
            </w:rPr>
            <w:footnoteReference w:id="2"/>
          </w:r>
          <w:r w:rsidR="00EC4E9B" w:rsidRPr="00185E71" w:rsidDel="00B42EE5">
            <w:rPr>
              <w:color w:val="000000"/>
              <w:rPrChange w:id="335" w:author="Autor">
                <w:rPr/>
              </w:rPrChange>
            </w:rPr>
            <w:delText xml:space="preserve"> </w:delText>
          </w:r>
          <w:r w:rsidR="00EC4E9B" w:rsidRPr="00185E71" w:rsidDel="008C26C9">
            <w:rPr>
              <w:color w:val="000000"/>
              <w:rPrChange w:id="336" w:author="Autor">
                <w:rPr/>
              </w:rPrChange>
            </w:rPr>
            <w:delText>a/alebo</w:delText>
          </w:r>
          <w:r w:rsidR="00EC4E9B" w:rsidRPr="00EC4E9B" w:rsidDel="008C26C9">
            <w:delText xml:space="preserve"> </w:delText>
          </w:r>
          <w:r w:rsidR="00EC4E9B" w:rsidDel="008C26C9">
            <w:delText>Usmernenia Európskej komisie k určeniu finančných opráv za nedostatky vo verejnom obstarávaní</w:delText>
          </w:r>
          <w:r w:rsidR="00EC4E9B" w:rsidDel="008C26C9">
            <w:rPr>
              <w:rStyle w:val="Odkaznapoznmkupodiarou"/>
            </w:rPr>
            <w:footnoteReference w:id="3"/>
          </w:r>
          <w:r w:rsidR="00EC4E9B" w:rsidRPr="00185E71" w:rsidDel="008C26C9">
            <w:rPr>
              <w:color w:val="000000"/>
              <w:rPrChange w:id="338" w:author="Autor">
                <w:rPr/>
              </w:rPrChange>
            </w:rPr>
            <w:delText xml:space="preserve"> </w:delText>
          </w:r>
        </w:del>
        <w:r w:rsidR="000D0EEB" w:rsidRPr="00185E71">
          <w:rPr>
            <w:color w:val="000000"/>
            <w:rPrChange w:id="339" w:author="Autor">
              <w:rPr/>
            </w:rPrChange>
          </w:rPr>
          <w:t>v</w:t>
        </w:r>
        <w:r w:rsidR="00EC4E9B" w:rsidRPr="00185E71">
          <w:rPr>
            <w:color w:val="000000"/>
            <w:rPrChange w:id="340" w:author="Autor">
              <w:rPr/>
            </w:rPrChange>
          </w:rPr>
          <w:t>o všetkých</w:t>
        </w:r>
        <w:r w:rsidR="000D0EEB" w:rsidRPr="00185E71">
          <w:rPr>
            <w:color w:val="000000"/>
            <w:rPrChange w:id="341" w:author="Autor">
              <w:rPr/>
            </w:rPrChange>
          </w:rPr>
          <w:t> prípadoch, v ktorých na základe rozhodnutia úradu došlo k</w:t>
        </w:r>
        <w:r w:rsidR="0077491C" w:rsidRPr="00185E71">
          <w:rPr>
            <w:color w:val="000000"/>
            <w:rPrChange w:id="342" w:author="Autor">
              <w:rPr/>
            </w:rPrChange>
          </w:rPr>
          <w:t> </w:t>
        </w:r>
        <w:r w:rsidR="000D0EEB" w:rsidRPr="00185E71">
          <w:rPr>
            <w:color w:val="000000"/>
            <w:rPrChange w:id="343" w:author="Autor">
              <w:rPr/>
            </w:rPrChange>
          </w:rPr>
          <w:t>porušeniu</w:t>
        </w:r>
        <w:r w:rsidR="0077491C" w:rsidRPr="00185E71">
          <w:rPr>
            <w:color w:val="000000"/>
            <w:rPrChange w:id="344" w:author="Autor">
              <w:rPr/>
            </w:rPrChange>
          </w:rPr>
          <w:t xml:space="preserve"> zákona o ochrane hospodárskej súťaže,</w:t>
        </w:r>
        <w:r w:rsidR="000D0EEB" w:rsidRPr="00185E71">
          <w:rPr>
            <w:color w:val="000000"/>
            <w:rPrChange w:id="345" w:author="Autor">
              <w:rPr/>
            </w:rPrChange>
          </w:rPr>
          <w:t xml:space="preserve"> </w:t>
        </w:r>
        <w:r w:rsidR="000D0EEB" w:rsidRPr="00185E71">
          <w:rPr>
            <w:b/>
            <w:color w:val="000000"/>
            <w:rPrChange w:id="346" w:author="Autor">
              <w:rPr>
                <w:color w:val="000000"/>
              </w:rPr>
            </w:rPrChange>
          </w:rPr>
          <w:t xml:space="preserve">povinný </w:t>
        </w:r>
        <w:r w:rsidR="0077491C" w:rsidRPr="00185E71">
          <w:rPr>
            <w:b/>
            <w:color w:val="000000"/>
            <w:rPrChange w:id="347" w:author="Autor">
              <w:rPr>
                <w:color w:val="000000"/>
              </w:rPr>
            </w:rPrChange>
          </w:rPr>
          <w:t xml:space="preserve">konzultovať s úradom </w:t>
        </w:r>
        <w:r w:rsidR="00EC4E9B" w:rsidRPr="00185E71">
          <w:rPr>
            <w:b/>
            <w:color w:val="000000"/>
            <w:rPrChange w:id="348" w:author="Autor">
              <w:rPr>
                <w:color w:val="000000"/>
              </w:rPr>
            </w:rPrChange>
          </w:rPr>
          <w:t xml:space="preserve">charakter preukázaného porušenia vrátane všetkých </w:t>
        </w:r>
        <w:r w:rsidR="002E7DFF" w:rsidRPr="00185E71">
          <w:rPr>
            <w:b/>
            <w:color w:val="000000"/>
            <w:rPrChange w:id="349" w:author="Autor">
              <w:rPr>
                <w:b/>
              </w:rPr>
            </w:rPrChange>
          </w:rPr>
          <w:t>zistených</w:t>
        </w:r>
        <w:r w:rsidR="00EC4E9B" w:rsidRPr="00185E71">
          <w:rPr>
            <w:b/>
            <w:color w:val="000000"/>
            <w:rPrChange w:id="350" w:author="Autor">
              <w:rPr>
                <w:color w:val="000000"/>
              </w:rPr>
            </w:rPrChange>
          </w:rPr>
          <w:t xml:space="preserve"> okolností, ktoré </w:t>
        </w:r>
        <w:r w:rsidR="00B42EE5">
          <w:rPr>
            <w:b/>
            <w:color w:val="000000"/>
          </w:rPr>
          <w:t xml:space="preserve">môžu </w:t>
        </w:r>
        <w:del w:id="351" w:author="Autor">
          <w:r w:rsidR="00EC4E9B" w:rsidRPr="00185E71" w:rsidDel="00B42EE5">
            <w:rPr>
              <w:b/>
              <w:color w:val="000000"/>
              <w:rPrChange w:id="352" w:author="Autor">
                <w:rPr>
                  <w:color w:val="000000"/>
                </w:rPr>
              </w:rPrChange>
            </w:rPr>
            <w:delText xml:space="preserve">majú spôsobilosť </w:delText>
          </w:r>
        </w:del>
        <w:r w:rsidR="00EC4E9B" w:rsidRPr="00185E71">
          <w:rPr>
            <w:b/>
            <w:color w:val="000000"/>
            <w:rPrChange w:id="353" w:author="Autor">
              <w:rPr>
                <w:color w:val="000000"/>
              </w:rPr>
            </w:rPrChange>
          </w:rPr>
          <w:t xml:space="preserve">ovplyvniť výšku uplatnenej finančnej </w:t>
        </w:r>
        <w:r w:rsidR="008C26C9" w:rsidRPr="00185E71">
          <w:rPr>
            <w:b/>
            <w:color w:val="000000"/>
            <w:rPrChange w:id="354" w:author="Autor">
              <w:rPr>
                <w:b/>
              </w:rPr>
            </w:rPrChange>
          </w:rPr>
          <w:t>opravy</w:t>
        </w:r>
        <w:del w:id="355" w:author="Autor">
          <w:r w:rsidR="00EC4E9B" w:rsidRPr="00185E71" w:rsidDel="008C26C9">
            <w:rPr>
              <w:b/>
              <w:color w:val="000000"/>
              <w:rPrChange w:id="356" w:author="Autor">
                <w:rPr>
                  <w:color w:val="000000"/>
                </w:rPr>
              </w:rPrChange>
            </w:rPr>
            <w:delText>korekcie</w:delText>
          </w:r>
        </w:del>
        <w:r w:rsidR="00EC4E9B" w:rsidRPr="00185E71">
          <w:rPr>
            <w:color w:val="000000"/>
            <w:rPrChange w:id="357" w:author="Autor">
              <w:rPr/>
            </w:rPrChange>
          </w:rPr>
          <w:t xml:space="preserve">. </w:t>
        </w:r>
        <w:r w:rsidR="008C26C9">
          <w:t>Uvedeným nie je dotknutá zodpovednosť RO za výkon finančnej kontroly VO v zmysle čl. 125 ods. 1 v spojení s ods. 4 všeobecného nariadenia, a teda aj konečná zodpovednosť za určenie výšky finančnej opravy.</w:t>
        </w:r>
        <w:r w:rsidR="00941F0D">
          <w:t xml:space="preserve"> RO sa odporúča, aby výsledok konzultácie s úradom bol predmetom zápisu, ktorý bude súčasťou spisu k projektu/zákazke.</w:t>
        </w:r>
      </w:ins>
    </w:p>
    <w:p w14:paraId="14903CEC" w14:textId="77777777" w:rsidR="003F426C" w:rsidRPr="00185E71" w:rsidRDefault="003F426C">
      <w:pPr>
        <w:pStyle w:val="Odsekzoznamu"/>
        <w:rPr>
          <w:ins w:id="358" w:author="Autor"/>
          <w:color w:val="000000"/>
          <w:rPrChange w:id="359" w:author="Autor">
            <w:rPr>
              <w:ins w:id="360" w:author="Autor"/>
            </w:rPr>
          </w:rPrChange>
        </w:rPr>
        <w:pPrChange w:id="361" w:author="Autor">
          <w:pPr>
            <w:pStyle w:val="Odsekzoznamu"/>
            <w:numPr>
              <w:numId w:val="26"/>
            </w:numPr>
            <w:ind w:left="142" w:hanging="360"/>
            <w:jc w:val="both"/>
          </w:pPr>
        </w:pPrChange>
      </w:pPr>
    </w:p>
    <w:p w14:paraId="24E051AB" w14:textId="23FF6E5B" w:rsidR="0074464F" w:rsidDel="003F426C" w:rsidRDefault="000D0EEB" w:rsidP="007C4A0F">
      <w:pPr>
        <w:pStyle w:val="Odsekzoznamu"/>
        <w:numPr>
          <w:ilvl w:val="0"/>
          <w:numId w:val="26"/>
        </w:numPr>
        <w:ind w:left="142"/>
        <w:jc w:val="both"/>
        <w:rPr>
          <w:ins w:id="362" w:author="Autor"/>
          <w:del w:id="363" w:author="Autor"/>
          <w:color w:val="000000"/>
        </w:rPr>
      </w:pPr>
      <w:ins w:id="364" w:author="Autor">
        <w:del w:id="365" w:author="Autor">
          <w:r w:rsidDel="0077491C">
            <w:rPr>
              <w:color w:val="000000"/>
            </w:rPr>
            <w:delText xml:space="preserve"> </w:delText>
          </w:r>
        </w:del>
      </w:ins>
    </w:p>
    <w:p w14:paraId="7C2C48B5" w14:textId="77777777" w:rsidR="003C19D2" w:rsidRPr="00185E71" w:rsidDel="003F426C" w:rsidRDefault="003C19D2">
      <w:pPr>
        <w:pStyle w:val="Odsekzoznamu"/>
        <w:numPr>
          <w:ilvl w:val="0"/>
          <w:numId w:val="26"/>
        </w:numPr>
        <w:ind w:left="142"/>
        <w:jc w:val="both"/>
        <w:rPr>
          <w:ins w:id="366" w:author="Autor"/>
          <w:del w:id="367" w:author="Autor"/>
          <w:color w:val="000000"/>
          <w:rPrChange w:id="368" w:author="Autor">
            <w:rPr>
              <w:ins w:id="369" w:author="Autor"/>
              <w:del w:id="370" w:author="Autor"/>
            </w:rPr>
          </w:rPrChange>
        </w:rPr>
        <w:pPrChange w:id="371" w:author="Autor">
          <w:pPr>
            <w:pStyle w:val="Odsekzoznamu"/>
            <w:numPr>
              <w:numId w:val="26"/>
            </w:numPr>
            <w:ind w:hanging="360"/>
            <w:jc w:val="both"/>
          </w:pPr>
        </w:pPrChange>
      </w:pPr>
    </w:p>
    <w:p w14:paraId="2F38FE6F" w14:textId="2F335217" w:rsidR="003C19D2" w:rsidRPr="003F426C" w:rsidRDefault="003C19D2">
      <w:pPr>
        <w:pStyle w:val="Odsekzoznamu"/>
        <w:numPr>
          <w:ilvl w:val="0"/>
          <w:numId w:val="26"/>
        </w:numPr>
        <w:ind w:left="142"/>
        <w:jc w:val="both"/>
        <w:pPrChange w:id="372" w:author="Autor">
          <w:pPr>
            <w:pStyle w:val="Odsekzoznamu"/>
            <w:numPr>
              <w:numId w:val="26"/>
            </w:numPr>
            <w:ind w:left="142" w:hanging="709"/>
            <w:jc w:val="both"/>
          </w:pPr>
        </w:pPrChange>
      </w:pPr>
      <w:ins w:id="373" w:author="Autor">
        <w:r w:rsidRPr="00185E71">
          <w:rPr>
            <w:rPrChange w:id="374" w:author="Autor">
              <w:rPr>
                <w:color w:val="000000"/>
              </w:rPr>
            </w:rPrChange>
          </w:rPr>
          <w:t xml:space="preserve">RO je povinný </w:t>
        </w:r>
        <w:r w:rsidR="00746C6E" w:rsidRPr="00185E71">
          <w:rPr>
            <w:rPrChange w:id="375" w:author="Autor">
              <w:rPr>
                <w:color w:val="000000"/>
              </w:rPr>
            </w:rPrChange>
          </w:rPr>
          <w:t xml:space="preserve">na základe </w:t>
        </w:r>
        <w:r w:rsidR="001D4F9A">
          <w:t xml:space="preserve">právoplatného </w:t>
        </w:r>
        <w:r w:rsidR="00746C6E" w:rsidRPr="00185E71">
          <w:rPr>
            <w:rPrChange w:id="376" w:author="Autor">
              <w:rPr>
                <w:color w:val="000000"/>
              </w:rPr>
            </w:rPrChange>
          </w:rPr>
          <w:t>rozhodnutia úradu vo veci porušenia zákona o ochrane hospodárskej súťaže konzultovať s úradom možnosti podania žaloby pre uplatnenie prípadných nárokov na náhradu škody spôsobenej porušením práva hospodárskej súťaže</w:t>
        </w:r>
        <w:r w:rsidR="004B2B06" w:rsidRPr="003F426C">
          <w:t>.</w:t>
        </w:r>
        <w:r w:rsidR="00746C6E" w:rsidRPr="003F426C">
          <w:t xml:space="preserve"> </w:t>
        </w:r>
        <w:del w:id="377" w:author="Autor">
          <w:r w:rsidR="00746C6E" w:rsidRPr="003F426C" w:rsidDel="004B2B06">
            <w:delText>podľa príslušných ustanovení z</w:delText>
          </w:r>
          <w:r w:rsidR="00746C6E" w:rsidDel="004B2B06">
            <w:delText xml:space="preserve">ákona </w:delText>
          </w:r>
          <w:r w:rsidR="00746C6E" w:rsidDel="004B2B06">
            <w:rPr>
              <w:rStyle w:val="h1a2"/>
              <w:specVanish w:val="0"/>
            </w:rPr>
            <w:delText xml:space="preserve">o súkromnoprávnom vymáhaní či už prijímateľom alebo priamo Slovenskou republikou. </w:delText>
          </w:r>
        </w:del>
        <w:r w:rsidR="00746C6E">
          <w:rPr>
            <w:rStyle w:val="h1a2"/>
            <w:specVanish w:val="0"/>
          </w:rPr>
          <w:t xml:space="preserve">Úrad je následne </w:t>
        </w:r>
        <w:r w:rsidR="003F426C">
          <w:rPr>
            <w:rStyle w:val="h1a2"/>
            <w:specVanish w:val="0"/>
          </w:rPr>
          <w:t xml:space="preserve">v prípade podania žaloby </w:t>
        </w:r>
        <w:r w:rsidR="00746C6E">
          <w:rPr>
            <w:rStyle w:val="h1a2"/>
            <w:specVanish w:val="0"/>
          </w:rPr>
          <w:t>povinný v súlade s príslušnými ustanoveniami zákona</w:t>
        </w:r>
        <w:r w:rsidR="004B2B06">
          <w:rPr>
            <w:rStyle w:val="h1a2"/>
            <w:specVanish w:val="0"/>
          </w:rPr>
          <w:t xml:space="preserve"> o ochrane hospodárskej súťaže</w:t>
        </w:r>
        <w:r w:rsidR="00746C6E">
          <w:rPr>
            <w:rStyle w:val="h1a2"/>
            <w:specVanish w:val="0"/>
          </w:rPr>
          <w:t xml:space="preserve"> </w:t>
        </w:r>
        <w:r w:rsidR="007C4A0F" w:rsidRPr="007C4A0F">
          <w:rPr>
            <w:rStyle w:val="h1a2"/>
            <w:specVanish w:val="0"/>
          </w:rPr>
          <w:t>a v súlade so zákonom č. 350/2016 Z.z. o niektorých pravidlách uplatňovania nárokov na náhradu škody spôsobenej porušením práva hospodárskej súťaže a o zmene a doplnení niektorých zákonov v znení neskorších predpisov</w:t>
        </w:r>
        <w:r w:rsidR="007C4A0F">
          <w:rPr>
            <w:rStyle w:val="h1a2"/>
            <w:specVanish w:val="0"/>
          </w:rPr>
          <w:t xml:space="preserve">, </w:t>
        </w:r>
        <w:del w:id="378" w:author="Autor">
          <w:r w:rsidR="00746C6E" w:rsidDel="003F426C">
            <w:rPr>
              <w:rStyle w:val="h1a2"/>
              <w:specVanish w:val="0"/>
            </w:rPr>
            <w:delText xml:space="preserve">o súkromnoprávnom vymáhaní </w:delText>
          </w:r>
        </w:del>
        <w:r w:rsidR="00746C6E">
          <w:rPr>
            <w:rStyle w:val="h1a2"/>
            <w:specVanish w:val="0"/>
          </w:rPr>
          <w:t xml:space="preserve">poskytnúť žalujúcej strane </w:t>
        </w:r>
        <w:r w:rsidR="003F426C">
          <w:rPr>
            <w:rStyle w:val="h1a2"/>
            <w:specVanish w:val="0"/>
          </w:rPr>
          <w:t xml:space="preserve">(RO, prijímateľ alebo Slovenská republika) </w:t>
        </w:r>
        <w:r w:rsidR="00746C6E">
          <w:rPr>
            <w:rStyle w:val="h1a2"/>
            <w:specVanish w:val="0"/>
          </w:rPr>
          <w:t>potrebnú súčinnosť a</w:t>
        </w:r>
        <w:r w:rsidR="00F407CF">
          <w:rPr>
            <w:rStyle w:val="h1a2"/>
            <w:specVanish w:val="0"/>
          </w:rPr>
          <w:t xml:space="preserve"> nevyhnutné</w:t>
        </w:r>
        <w:r w:rsidR="00746C6E">
          <w:rPr>
            <w:rStyle w:val="h1a2"/>
            <w:specVanish w:val="0"/>
          </w:rPr>
          <w:t> informácie a podklady.</w:t>
        </w:r>
      </w:ins>
    </w:p>
    <w:p w14:paraId="6F68B48E" w14:textId="77777777" w:rsidR="00F8637B" w:rsidRDefault="00F8637B" w:rsidP="00F8637B">
      <w:pPr>
        <w:jc w:val="both"/>
        <w:rPr>
          <w:color w:val="000000"/>
        </w:rPr>
      </w:pPr>
    </w:p>
    <w:p w14:paraId="58B71AF7" w14:textId="10BE3CCF" w:rsidR="008643C2" w:rsidRPr="008643C2" w:rsidRDefault="008643C2" w:rsidP="00216F52">
      <w:pPr>
        <w:pStyle w:val="MPCKO1"/>
        <w:numPr>
          <w:ilvl w:val="0"/>
          <w:numId w:val="1"/>
        </w:numPr>
        <w:ind w:left="142" w:hanging="426"/>
      </w:pPr>
      <w:bookmarkStart w:id="379" w:name="_Toc38880623"/>
      <w:r w:rsidRPr="00255BE3">
        <w:t>Rizikové indikátory/oboznámenie sa s rizikovými indikátormi a ich vyhodnocovanie</w:t>
      </w:r>
      <w:bookmarkEnd w:id="379"/>
    </w:p>
    <w:p w14:paraId="039255DE" w14:textId="3E650E95" w:rsidR="008643C2" w:rsidRPr="00255BE3" w:rsidRDefault="008643C2" w:rsidP="008643C2">
      <w:pPr>
        <w:pStyle w:val="Odsekzoznamu"/>
        <w:numPr>
          <w:ilvl w:val="0"/>
          <w:numId w:val="31"/>
        </w:numPr>
        <w:spacing w:after="120"/>
        <w:ind w:left="142"/>
        <w:jc w:val="both"/>
      </w:pPr>
      <w:r w:rsidRPr="00255BE3">
        <w:t>Rizikové indikátory predstavujú modelové správanie v procese verejného obstarávania, kto</w:t>
      </w:r>
      <w:r>
        <w:t>ré by v určitých prípadoch mohlo</w:t>
      </w:r>
      <w:r w:rsidRPr="00255BE3">
        <w:t xml:space="preserve"> znamenať porušenie pravidiel ochrany hospodárskej súťaže. Ide o indície, ktoré nemusia sam</w:t>
      </w:r>
      <w:ins w:id="380" w:author="Autor">
        <w:r w:rsidR="001D4F9A">
          <w:t>é</w:t>
        </w:r>
      </w:ins>
      <w:del w:id="381" w:author="Autor">
        <w:r w:rsidRPr="00255BE3" w:rsidDel="001D4F9A">
          <w:delText>i</w:delText>
        </w:r>
      </w:del>
      <w:r w:rsidRPr="00255BE3">
        <w:t xml:space="preserve"> o sebe znamenať dôkaz o porušení hospodárskej súťaže</w:t>
      </w:r>
      <w:r>
        <w:t>,</w:t>
      </w:r>
      <w:r w:rsidRPr="00255BE3">
        <w:t xml:space="preserve"> avšak zvyšujú pravdepodobnosť, že v rámci daného zadávania postupu zákazky mohlo dôjsť k protiprávnemu konaniu a z uvedeného titulu je povinnosťou RO</w:t>
      </w:r>
      <w:r w:rsidR="001F617B">
        <w:t>, CO</w:t>
      </w:r>
      <w:r w:rsidRPr="00255BE3">
        <w:t xml:space="preserve"> zaoberať sa touto situáciou. V rámci </w:t>
      </w:r>
      <w:r>
        <w:t xml:space="preserve">finančnej kontroly verejného obstarávania </w:t>
      </w:r>
      <w:r w:rsidRPr="00255BE3">
        <w:t>je kontrolný manažér povinný oboznámiť sa s rizikovými indikátormi a túto kontrolu vykonávať s ohľadom na využitie tejto vedomosti. Z tohto pohľadu nie je účelom oboznámenia sa s rizikovými indikátormi vykonanie podrobnej kontroly a analýzy každého z rizikových indikátorov, ale ich správne vyhodnotenie vo vzájomných súvislostiach. Pre tieto účely slúži ich demonštratívny výpočet, ktorý predstavuje základný „návod na použitie“ pre RO</w:t>
      </w:r>
      <w:r w:rsidR="001F617B">
        <w:t xml:space="preserve"> a CO</w:t>
      </w:r>
      <w:r w:rsidRPr="00255BE3">
        <w:t>. Medzi rizikové indikátory tak patria najmä, ale nielen:</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0"/>
        <w:gridCol w:w="3037"/>
        <w:gridCol w:w="5337"/>
      </w:tblGrid>
      <w:tr w:rsidR="008643C2" w:rsidRPr="00255BE3" w14:paraId="00D1ADE5" w14:textId="77777777" w:rsidTr="00216F52">
        <w:tc>
          <w:tcPr>
            <w:tcW w:w="585" w:type="dxa"/>
          </w:tcPr>
          <w:p w14:paraId="1FF4DADA" w14:textId="77777777" w:rsidR="008643C2" w:rsidRPr="00255BE3" w:rsidRDefault="008643C2" w:rsidP="00216F52">
            <w:pPr>
              <w:keepNext/>
              <w:keepLines/>
              <w:spacing w:before="120" w:after="120"/>
              <w:ind w:left="34" w:right="-220"/>
              <w:rPr>
                <w:b/>
                <w:bCs/>
                <w:i/>
              </w:rPr>
            </w:pPr>
            <w:r w:rsidRPr="00255BE3">
              <w:rPr>
                <w:b/>
                <w:bCs/>
                <w:i/>
              </w:rPr>
              <w:lastRenderedPageBreak/>
              <w:t>P. č.</w:t>
            </w:r>
          </w:p>
        </w:tc>
        <w:tc>
          <w:tcPr>
            <w:tcW w:w="3100" w:type="dxa"/>
          </w:tcPr>
          <w:p w14:paraId="0F7C8F53" w14:textId="77777777" w:rsidR="008643C2" w:rsidRPr="00255BE3" w:rsidRDefault="008643C2" w:rsidP="00216F52">
            <w:pPr>
              <w:keepNext/>
              <w:keepLines/>
              <w:spacing w:before="120" w:after="120"/>
              <w:jc w:val="center"/>
              <w:rPr>
                <w:b/>
                <w:bCs/>
                <w:i/>
              </w:rPr>
            </w:pPr>
            <w:r w:rsidRPr="00255BE3">
              <w:rPr>
                <w:b/>
                <w:bCs/>
                <w:i/>
              </w:rPr>
              <w:t>Názov rizikového indikátora</w:t>
            </w:r>
          </w:p>
        </w:tc>
        <w:tc>
          <w:tcPr>
            <w:tcW w:w="5495" w:type="dxa"/>
          </w:tcPr>
          <w:p w14:paraId="38932A7C" w14:textId="77777777" w:rsidR="008643C2" w:rsidRPr="00255BE3" w:rsidRDefault="008643C2" w:rsidP="00216F52">
            <w:pPr>
              <w:keepNext/>
              <w:keepLines/>
              <w:spacing w:before="120" w:after="120"/>
              <w:ind w:left="19"/>
              <w:jc w:val="center"/>
              <w:rPr>
                <w:b/>
                <w:bCs/>
                <w:i/>
              </w:rPr>
            </w:pPr>
            <w:r w:rsidRPr="00255BE3">
              <w:rPr>
                <w:b/>
                <w:bCs/>
                <w:i/>
              </w:rPr>
              <w:t>Popis rizikového indikátora</w:t>
            </w:r>
          </w:p>
        </w:tc>
      </w:tr>
      <w:tr w:rsidR="008643C2" w:rsidRPr="00255BE3" w14:paraId="49ECE50D" w14:textId="77777777" w:rsidTr="00216F52">
        <w:tc>
          <w:tcPr>
            <w:tcW w:w="585" w:type="dxa"/>
            <w:vAlign w:val="center"/>
          </w:tcPr>
          <w:p w14:paraId="0708CB50" w14:textId="77777777" w:rsidR="008643C2" w:rsidRPr="00255BE3" w:rsidRDefault="008643C2" w:rsidP="00216F52">
            <w:pPr>
              <w:keepNext/>
              <w:keepLines/>
              <w:spacing w:before="120" w:after="120"/>
              <w:ind w:left="34"/>
              <w:jc w:val="center"/>
              <w:rPr>
                <w:bCs/>
                <w:i/>
              </w:rPr>
            </w:pPr>
            <w:r w:rsidRPr="00255BE3">
              <w:rPr>
                <w:bCs/>
                <w:i/>
              </w:rPr>
              <w:t>1</w:t>
            </w:r>
          </w:p>
          <w:p w14:paraId="776C7A7A" w14:textId="77777777" w:rsidR="008643C2" w:rsidRPr="00255BE3" w:rsidRDefault="008643C2" w:rsidP="00216F52">
            <w:pPr>
              <w:keepNext/>
              <w:keepLines/>
              <w:spacing w:before="120" w:after="120"/>
              <w:ind w:left="34"/>
              <w:jc w:val="center"/>
              <w:rPr>
                <w:bCs/>
                <w:i/>
              </w:rPr>
            </w:pPr>
          </w:p>
        </w:tc>
        <w:tc>
          <w:tcPr>
            <w:tcW w:w="3100" w:type="dxa"/>
            <w:vAlign w:val="center"/>
          </w:tcPr>
          <w:p w14:paraId="17A38B6D" w14:textId="77777777" w:rsidR="008643C2" w:rsidRPr="00255BE3" w:rsidRDefault="008643C2" w:rsidP="00216F52">
            <w:pPr>
              <w:keepNext/>
              <w:keepLines/>
              <w:spacing w:before="120" w:after="120"/>
              <w:ind w:left="32"/>
              <w:jc w:val="center"/>
              <w:rPr>
                <w:bCs/>
                <w:i/>
              </w:rPr>
            </w:pPr>
            <w:r w:rsidRPr="00255BE3">
              <w:rPr>
                <w:bCs/>
                <w:i/>
              </w:rPr>
              <w:t>Rotácia úspešných uchádzačov podľa regiónu, typu služby, tovaru alebo práce</w:t>
            </w:r>
            <w:r>
              <w:rPr>
                <w:bCs/>
                <w:i/>
              </w:rPr>
              <w:t xml:space="preserve"> (bid rotation)</w:t>
            </w:r>
          </w:p>
        </w:tc>
        <w:tc>
          <w:tcPr>
            <w:tcW w:w="5495" w:type="dxa"/>
          </w:tcPr>
          <w:p w14:paraId="7828A272" w14:textId="77777777" w:rsidR="008643C2" w:rsidRPr="00255BE3" w:rsidRDefault="008643C2" w:rsidP="00216F52">
            <w:pPr>
              <w:keepNext/>
              <w:keepLines/>
              <w:spacing w:before="120" w:after="120"/>
              <w:ind w:left="17"/>
              <w:jc w:val="both"/>
              <w:rPr>
                <w:bCs/>
                <w:i/>
              </w:rPr>
            </w:pPr>
            <w:r>
              <w:rPr>
                <w:bCs/>
                <w:i/>
              </w:rPr>
              <w:t xml:space="preserve">Zloženie </w:t>
            </w:r>
            <w:r w:rsidRPr="00255BE3">
              <w:rPr>
                <w:bCs/>
                <w:i/>
              </w:rPr>
              <w:t>uchádzačov</w:t>
            </w:r>
            <w:r>
              <w:rPr>
                <w:bCs/>
                <w:i/>
              </w:rPr>
              <w:t>, ktorí predložili ponuku</w:t>
            </w:r>
            <w:r w:rsidRPr="00255BE3">
              <w:rPr>
                <w:bCs/>
                <w:i/>
              </w:rPr>
              <w:t xml:space="preserve">, je pri viacerých súťažiach takmer rovnaké, </w:t>
            </w:r>
            <w:r>
              <w:rPr>
                <w:bCs/>
                <w:i/>
              </w:rPr>
              <w:t xml:space="preserve">pričom </w:t>
            </w:r>
            <w:r w:rsidRPr="00255BE3">
              <w:rPr>
                <w:bCs/>
                <w:i/>
              </w:rPr>
              <w:t xml:space="preserve">ako úspešný </w:t>
            </w:r>
            <w:r>
              <w:rPr>
                <w:bCs/>
                <w:i/>
              </w:rPr>
              <w:t xml:space="preserve">je </w:t>
            </w:r>
            <w:r w:rsidRPr="00255BE3">
              <w:rPr>
                <w:bCs/>
                <w:i/>
              </w:rPr>
              <w:t xml:space="preserve">vyhodnotený vždy iný uchádzač, </w:t>
            </w:r>
            <w:r>
              <w:rPr>
                <w:bCs/>
                <w:i/>
              </w:rPr>
              <w:t>a to v závislosti od regiónu</w:t>
            </w:r>
            <w:r w:rsidRPr="00255BE3">
              <w:rPr>
                <w:bCs/>
                <w:i/>
              </w:rPr>
              <w:t xml:space="preserve">, alebo typu služby, tovaru  alebo práce </w:t>
            </w:r>
            <w:r>
              <w:rPr>
                <w:bCs/>
                <w:i/>
              </w:rPr>
              <w:t xml:space="preserve">alebo podľa typu zákazníkov </w:t>
            </w:r>
            <w:r w:rsidRPr="00255BE3">
              <w:rPr>
                <w:bCs/>
                <w:i/>
              </w:rPr>
              <w:t xml:space="preserve">a pod. </w:t>
            </w:r>
          </w:p>
        </w:tc>
      </w:tr>
      <w:tr w:rsidR="008643C2" w:rsidRPr="00255BE3" w14:paraId="41EE8224" w14:textId="77777777" w:rsidTr="00216F52">
        <w:tc>
          <w:tcPr>
            <w:tcW w:w="585" w:type="dxa"/>
            <w:vAlign w:val="center"/>
          </w:tcPr>
          <w:p w14:paraId="201C0475" w14:textId="77777777" w:rsidR="008643C2" w:rsidRPr="00255BE3" w:rsidRDefault="008643C2" w:rsidP="00216F52">
            <w:pPr>
              <w:keepNext/>
              <w:keepLines/>
              <w:spacing w:before="120" w:after="120"/>
              <w:ind w:left="34"/>
              <w:jc w:val="center"/>
              <w:rPr>
                <w:bCs/>
                <w:i/>
              </w:rPr>
            </w:pPr>
            <w:r w:rsidRPr="00255BE3">
              <w:rPr>
                <w:bCs/>
                <w:i/>
              </w:rPr>
              <w:t>2</w:t>
            </w:r>
          </w:p>
        </w:tc>
        <w:tc>
          <w:tcPr>
            <w:tcW w:w="3100" w:type="dxa"/>
            <w:vAlign w:val="center"/>
          </w:tcPr>
          <w:p w14:paraId="6DE3C315" w14:textId="77777777" w:rsidR="008643C2" w:rsidRPr="00255BE3" w:rsidRDefault="008643C2" w:rsidP="00216F52">
            <w:pPr>
              <w:keepNext/>
              <w:keepLines/>
              <w:spacing w:before="120" w:after="120"/>
              <w:ind w:left="32"/>
              <w:jc w:val="center"/>
              <w:rPr>
                <w:bCs/>
                <w:i/>
              </w:rPr>
            </w:pPr>
            <w:r w:rsidRPr="00255BE3">
              <w:rPr>
                <w:bCs/>
                <w:i/>
              </w:rPr>
              <w:t>Neúspešný uchádzač je zazmluvnený úspešným uchádzačom ako subdodávateľ</w:t>
            </w:r>
          </w:p>
        </w:tc>
        <w:tc>
          <w:tcPr>
            <w:tcW w:w="5495" w:type="dxa"/>
          </w:tcPr>
          <w:p w14:paraId="55C000E0" w14:textId="77777777" w:rsidR="008643C2" w:rsidRPr="00255BE3" w:rsidRDefault="008643C2" w:rsidP="00216F52">
            <w:pPr>
              <w:keepNext/>
              <w:keepLines/>
              <w:spacing w:before="120" w:after="120"/>
              <w:ind w:left="17"/>
              <w:jc w:val="both"/>
              <w:rPr>
                <w:bCs/>
                <w:i/>
              </w:rPr>
            </w:pPr>
            <w:r w:rsidRPr="00255BE3">
              <w:rPr>
                <w:bCs/>
                <w:i/>
              </w:rPr>
              <w:t xml:space="preserve">Pri kontrole RO zistí skutočnosť, že s uchádzačom, ktorý bol v súťaži vyhodnotený ako neúspešný, uzavrel úspešný uchádzač v rámci plnenia predmetnej zákazky </w:t>
            </w:r>
            <w:r>
              <w:rPr>
                <w:bCs/>
                <w:i/>
              </w:rPr>
              <w:t>sub</w:t>
            </w:r>
            <w:r w:rsidRPr="00255BE3">
              <w:rPr>
                <w:bCs/>
                <w:i/>
              </w:rPr>
              <w:t>dodávateľskú zmluvu</w:t>
            </w:r>
            <w:r>
              <w:rPr>
                <w:bCs/>
                <w:i/>
              </w:rPr>
              <w:t>.</w:t>
            </w:r>
          </w:p>
        </w:tc>
      </w:tr>
      <w:tr w:rsidR="008643C2" w:rsidRPr="00255BE3" w14:paraId="77C14662" w14:textId="77777777" w:rsidTr="00216F52">
        <w:tc>
          <w:tcPr>
            <w:tcW w:w="585" w:type="dxa"/>
            <w:vAlign w:val="center"/>
          </w:tcPr>
          <w:p w14:paraId="76038713" w14:textId="77777777" w:rsidR="008643C2" w:rsidRPr="00255BE3" w:rsidRDefault="008643C2" w:rsidP="00216F52">
            <w:pPr>
              <w:keepNext/>
              <w:keepLines/>
              <w:spacing w:before="120" w:after="120"/>
              <w:ind w:left="34"/>
              <w:jc w:val="center"/>
              <w:rPr>
                <w:bCs/>
                <w:i/>
              </w:rPr>
            </w:pPr>
            <w:r>
              <w:rPr>
                <w:bCs/>
                <w:i/>
              </w:rPr>
              <w:t>3</w:t>
            </w:r>
          </w:p>
        </w:tc>
        <w:tc>
          <w:tcPr>
            <w:tcW w:w="3100" w:type="dxa"/>
            <w:vAlign w:val="center"/>
          </w:tcPr>
          <w:p w14:paraId="0061E89B" w14:textId="77777777" w:rsidR="008643C2" w:rsidRPr="00255BE3" w:rsidRDefault="008643C2" w:rsidP="00216F52">
            <w:pPr>
              <w:keepNext/>
              <w:keepLines/>
              <w:spacing w:before="120" w:after="120"/>
              <w:ind w:left="32"/>
              <w:jc w:val="center"/>
              <w:rPr>
                <w:bCs/>
                <w:i/>
              </w:rPr>
            </w:pPr>
            <w:r w:rsidRPr="00255BE3">
              <w:rPr>
                <w:bCs/>
                <w:i/>
              </w:rPr>
              <w:t>Medzi uchádzačmi je majetkové alebo osobné prepojenie</w:t>
            </w:r>
          </w:p>
        </w:tc>
        <w:tc>
          <w:tcPr>
            <w:tcW w:w="5495" w:type="dxa"/>
          </w:tcPr>
          <w:p w14:paraId="66EAE808" w14:textId="77777777" w:rsidR="008643C2" w:rsidRDefault="008643C2" w:rsidP="00216F52">
            <w:pPr>
              <w:keepNext/>
              <w:keepLines/>
              <w:spacing w:before="120" w:after="120"/>
              <w:ind w:left="17"/>
              <w:jc w:val="both"/>
              <w:rPr>
                <w:ins w:id="382" w:author="Autor"/>
                <w:bCs/>
                <w:i/>
              </w:rPr>
            </w:pPr>
            <w:r w:rsidRPr="00255BE3">
              <w:rPr>
                <w:bCs/>
                <w:i/>
              </w:rPr>
              <w:t xml:space="preserve">Medzi úspešným uchádzačom a iným uchádzačom je majetkové alebo osobné prepojenie (napr. štatutár úspešného uchádzača a štatutár neúspešného </w:t>
            </w:r>
            <w:r>
              <w:rPr>
                <w:bCs/>
                <w:i/>
              </w:rPr>
              <w:t>uchádzača sú spoločne štatutárnymi zástupcami</w:t>
            </w:r>
            <w:r w:rsidRPr="00255BE3">
              <w:rPr>
                <w:bCs/>
                <w:i/>
              </w:rPr>
              <w:t xml:space="preserve"> aj v inom subjekte (ktorý mohol alebo aj nemusel predložiť ponuku)</w:t>
            </w:r>
            <w:r>
              <w:rPr>
                <w:bCs/>
                <w:i/>
              </w:rPr>
              <w:t>.</w:t>
            </w:r>
          </w:p>
          <w:p w14:paraId="472529CC" w14:textId="34A4E78B" w:rsidR="00544534" w:rsidRPr="00255BE3" w:rsidRDefault="00544534" w:rsidP="00544534">
            <w:pPr>
              <w:keepNext/>
              <w:keepLines/>
              <w:spacing w:before="120" w:after="120"/>
              <w:ind w:left="17"/>
              <w:jc w:val="both"/>
              <w:rPr>
                <w:bCs/>
                <w:i/>
              </w:rPr>
            </w:pPr>
            <w:ins w:id="383" w:author="Autor">
              <w:r w:rsidRPr="00544534">
                <w:rPr>
                  <w:bCs/>
                  <w:i/>
                </w:rPr>
                <w:t xml:space="preserve">Príslušnosť uchádzačov </w:t>
              </w:r>
              <w:r>
                <w:rPr>
                  <w:bCs/>
                  <w:i/>
                </w:rPr>
                <w:t xml:space="preserve">k jednej </w:t>
              </w:r>
              <w:r w:rsidRPr="00544534">
                <w:rPr>
                  <w:bCs/>
                  <w:i/>
                </w:rPr>
                <w:t>ekonomi</w:t>
              </w:r>
              <w:r>
                <w:rPr>
                  <w:bCs/>
                  <w:i/>
                </w:rPr>
                <w:t>ckej skupine, ktorí podali v postupe zadávania zákazky</w:t>
              </w:r>
              <w:r w:rsidRPr="00544534">
                <w:rPr>
                  <w:bCs/>
                  <w:i/>
                </w:rPr>
                <w:t xml:space="preserve"> samostatné ponuky</w:t>
              </w:r>
              <w:r w:rsidR="00027DEA">
                <w:rPr>
                  <w:bCs/>
                  <w:i/>
                </w:rPr>
                <w:t>,</w:t>
              </w:r>
              <w:bookmarkStart w:id="384" w:name="_GoBack"/>
              <w:bookmarkEnd w:id="384"/>
              <w:r w:rsidRPr="00544534">
                <w:rPr>
                  <w:bCs/>
                  <w:i/>
                </w:rPr>
                <w:t xml:space="preserve"> sa neposudzuje ako indikátor možného protisúťažného konania.</w:t>
              </w:r>
            </w:ins>
          </w:p>
        </w:tc>
      </w:tr>
      <w:tr w:rsidR="008643C2" w:rsidRPr="00255BE3" w14:paraId="4D851BE1" w14:textId="77777777" w:rsidTr="00216F52">
        <w:tc>
          <w:tcPr>
            <w:tcW w:w="585" w:type="dxa"/>
            <w:vAlign w:val="center"/>
          </w:tcPr>
          <w:p w14:paraId="4CB60C92" w14:textId="77777777" w:rsidR="008643C2" w:rsidRPr="00255BE3" w:rsidRDefault="008643C2" w:rsidP="00216F52">
            <w:pPr>
              <w:keepNext/>
              <w:keepLines/>
              <w:spacing w:before="120" w:after="120"/>
              <w:ind w:left="34"/>
              <w:jc w:val="center"/>
              <w:rPr>
                <w:bCs/>
                <w:i/>
              </w:rPr>
            </w:pPr>
            <w:r>
              <w:rPr>
                <w:bCs/>
                <w:i/>
              </w:rPr>
              <w:t>4</w:t>
            </w:r>
          </w:p>
        </w:tc>
        <w:tc>
          <w:tcPr>
            <w:tcW w:w="3100" w:type="dxa"/>
            <w:vAlign w:val="center"/>
          </w:tcPr>
          <w:p w14:paraId="7F0D1753" w14:textId="77777777" w:rsidR="008643C2" w:rsidRPr="00255BE3" w:rsidRDefault="008643C2" w:rsidP="00216F52">
            <w:pPr>
              <w:keepNext/>
              <w:keepLines/>
              <w:spacing w:before="120" w:after="120"/>
              <w:ind w:left="32"/>
              <w:jc w:val="center"/>
              <w:rPr>
                <w:bCs/>
                <w:i/>
              </w:rPr>
            </w:pPr>
            <w:r w:rsidRPr="00255BE3">
              <w:rPr>
                <w:bCs/>
                <w:i/>
              </w:rPr>
              <w:t>Niektorí uchádzači predkladajú opätovne svoju ponuku, avšak nikdy nie sú úspešní</w:t>
            </w:r>
          </w:p>
        </w:tc>
        <w:tc>
          <w:tcPr>
            <w:tcW w:w="5495" w:type="dxa"/>
          </w:tcPr>
          <w:p w14:paraId="3444C6A3" w14:textId="77777777" w:rsidR="008643C2" w:rsidRPr="00255BE3" w:rsidRDefault="008643C2" w:rsidP="00216F52">
            <w:pPr>
              <w:keepNext/>
              <w:keepLines/>
              <w:spacing w:before="120" w:after="120"/>
              <w:ind w:left="17"/>
              <w:jc w:val="both"/>
              <w:rPr>
                <w:bCs/>
                <w:i/>
              </w:rPr>
            </w:pPr>
            <w:r w:rsidRPr="00255BE3">
              <w:rPr>
                <w:bCs/>
                <w:i/>
              </w:rPr>
              <w:t>Vo viacerých súťažiach je možné identifikovať rovnakého uchádzača, ktorý sa</w:t>
            </w:r>
            <w:r>
              <w:rPr>
                <w:bCs/>
                <w:i/>
              </w:rPr>
              <w:t xml:space="preserve"> zúčastní postupu VO</w:t>
            </w:r>
            <w:r w:rsidRPr="00255BE3">
              <w:rPr>
                <w:bCs/>
                <w:i/>
              </w:rPr>
              <w:t>, ale nikdy nie je úspešný</w:t>
            </w:r>
            <w:r>
              <w:rPr>
                <w:bCs/>
                <w:i/>
              </w:rPr>
              <w:t>.</w:t>
            </w:r>
          </w:p>
        </w:tc>
      </w:tr>
      <w:tr w:rsidR="008643C2" w:rsidRPr="00255BE3" w14:paraId="48129525" w14:textId="77777777" w:rsidTr="00216F52">
        <w:tc>
          <w:tcPr>
            <w:tcW w:w="585" w:type="dxa"/>
            <w:vAlign w:val="center"/>
          </w:tcPr>
          <w:p w14:paraId="068B5737" w14:textId="77777777" w:rsidR="008643C2" w:rsidRDefault="008643C2" w:rsidP="00216F52">
            <w:pPr>
              <w:keepNext/>
              <w:keepLines/>
              <w:spacing w:before="120" w:after="120"/>
              <w:ind w:left="34"/>
              <w:jc w:val="center"/>
              <w:rPr>
                <w:bCs/>
                <w:i/>
              </w:rPr>
            </w:pPr>
            <w:r>
              <w:rPr>
                <w:bCs/>
                <w:i/>
              </w:rPr>
              <w:t>5</w:t>
            </w:r>
          </w:p>
        </w:tc>
        <w:tc>
          <w:tcPr>
            <w:tcW w:w="3100" w:type="dxa"/>
            <w:vAlign w:val="center"/>
          </w:tcPr>
          <w:p w14:paraId="2A9D8F9B" w14:textId="77777777" w:rsidR="008643C2" w:rsidRPr="00255BE3" w:rsidRDefault="008643C2" w:rsidP="00216F52">
            <w:pPr>
              <w:keepNext/>
              <w:keepLines/>
              <w:spacing w:before="120" w:after="120"/>
              <w:ind w:left="32"/>
              <w:jc w:val="center"/>
              <w:rPr>
                <w:bCs/>
                <w:i/>
              </w:rPr>
            </w:pPr>
            <w:r w:rsidRPr="00780064">
              <w:rPr>
                <w:bCs/>
                <w:i/>
              </w:rPr>
              <w:t xml:space="preserve">Niektorí uchádzači predkladajú ponuku, avšak </w:t>
            </w:r>
            <w:r>
              <w:rPr>
                <w:bCs/>
                <w:i/>
              </w:rPr>
              <w:t>nespĺňajú rozsah požiadaviek pre účely splnenia podmienok účasti/požiadaviek na predmet zákazky</w:t>
            </w:r>
          </w:p>
        </w:tc>
        <w:tc>
          <w:tcPr>
            <w:tcW w:w="5495" w:type="dxa"/>
          </w:tcPr>
          <w:p w14:paraId="799AF0BE" w14:textId="5B69A9D4" w:rsidR="008643C2" w:rsidRPr="00255BE3" w:rsidRDefault="008643C2" w:rsidP="00216F52">
            <w:pPr>
              <w:keepNext/>
              <w:keepLines/>
              <w:spacing w:before="120" w:after="120"/>
              <w:ind w:left="17"/>
              <w:jc w:val="both"/>
              <w:rPr>
                <w:bCs/>
                <w:i/>
              </w:rPr>
            </w:pPr>
            <w:r>
              <w:rPr>
                <w:bCs/>
                <w:i/>
              </w:rPr>
              <w:t>V postupoch VO je možné pri kontrole zistiť, že ponuku predložili uchádzači, ktorí zjavne nespĺňajú podmienky účasti alebo požiadavky na predmet zákazky (napr. nedosahujú požadovaný obrat, nedisponujú požadovanými referenciami</w:t>
            </w:r>
            <w:ins w:id="385" w:author="Autor">
              <w:r w:rsidR="00544534">
                <w:rPr>
                  <w:bCs/>
                  <w:i/>
                </w:rPr>
                <w:t>, predmet zákazky nie je predmetom ich podnikateľskej činnosti</w:t>
              </w:r>
            </w:ins>
            <w:r>
              <w:rPr>
                <w:bCs/>
                <w:i/>
              </w:rPr>
              <w:t>).</w:t>
            </w:r>
          </w:p>
        </w:tc>
      </w:tr>
      <w:tr w:rsidR="008643C2" w:rsidRPr="00255BE3" w14:paraId="40D1A65D" w14:textId="77777777" w:rsidTr="00216F52">
        <w:tc>
          <w:tcPr>
            <w:tcW w:w="585" w:type="dxa"/>
            <w:vAlign w:val="center"/>
          </w:tcPr>
          <w:p w14:paraId="0BF08A7B" w14:textId="77777777" w:rsidR="008643C2" w:rsidRPr="00255BE3" w:rsidRDefault="008643C2" w:rsidP="00216F52">
            <w:pPr>
              <w:keepNext/>
              <w:keepLines/>
              <w:spacing w:before="120" w:after="120"/>
              <w:ind w:left="34"/>
              <w:jc w:val="center"/>
              <w:rPr>
                <w:bCs/>
                <w:i/>
              </w:rPr>
            </w:pPr>
            <w:r w:rsidRPr="00255BE3">
              <w:rPr>
                <w:bCs/>
                <w:i/>
              </w:rPr>
              <w:lastRenderedPageBreak/>
              <w:t>6</w:t>
            </w:r>
          </w:p>
        </w:tc>
        <w:tc>
          <w:tcPr>
            <w:tcW w:w="3100" w:type="dxa"/>
            <w:vAlign w:val="center"/>
          </w:tcPr>
          <w:p w14:paraId="25FD4296" w14:textId="77777777" w:rsidR="008643C2" w:rsidRPr="00255BE3" w:rsidRDefault="008643C2" w:rsidP="00216F52">
            <w:pPr>
              <w:keepNext/>
              <w:keepLines/>
              <w:spacing w:before="120" w:after="120"/>
              <w:ind w:left="32"/>
              <w:jc w:val="center"/>
              <w:rPr>
                <w:bCs/>
                <w:i/>
              </w:rPr>
            </w:pPr>
            <w:r w:rsidRPr="00255BE3">
              <w:rPr>
                <w:bCs/>
                <w:i/>
              </w:rPr>
              <w:t>Dvaja alebo viacerí uchádzači predkladajú spoločnú ponuku (ako skupina dodávateľov), avšak aspoň jeden z nich je dostatočne kvalifiko</w:t>
            </w:r>
            <w:r>
              <w:rPr>
                <w:bCs/>
                <w:i/>
              </w:rPr>
              <w:t>vaný aby mohol podať ponuku sám</w:t>
            </w:r>
          </w:p>
        </w:tc>
        <w:tc>
          <w:tcPr>
            <w:tcW w:w="5495" w:type="dxa"/>
          </w:tcPr>
          <w:p w14:paraId="008B06D1" w14:textId="77777777" w:rsidR="008643C2" w:rsidRDefault="008643C2" w:rsidP="00216F52">
            <w:pPr>
              <w:keepNext/>
              <w:keepLines/>
              <w:spacing w:before="120" w:after="120"/>
              <w:ind w:left="17"/>
              <w:jc w:val="both"/>
              <w:rPr>
                <w:ins w:id="386" w:author="Autor"/>
                <w:bCs/>
                <w:i/>
              </w:rPr>
            </w:pPr>
            <w:r w:rsidRPr="00255BE3">
              <w:rPr>
                <w:bCs/>
                <w:i/>
              </w:rPr>
              <w:t>V súťaži je identifikovaný dodávateľ, o ktorom je všeobecne známe, že je kvalifikovaný podať ponuku aj bez vytvorenia skupiny dodávateľov, napriek tomu sa súťaže zúčastňuje v rámci spoločnej ponuky dvoch alebo viacerých dodávateľov</w:t>
            </w:r>
            <w:r>
              <w:rPr>
                <w:bCs/>
                <w:i/>
              </w:rPr>
              <w:t>.</w:t>
            </w:r>
          </w:p>
          <w:p w14:paraId="7FF04D47" w14:textId="6448539B" w:rsidR="00544534" w:rsidRPr="00255BE3" w:rsidRDefault="00544534" w:rsidP="00544534">
            <w:pPr>
              <w:keepNext/>
              <w:keepLines/>
              <w:spacing w:before="120" w:after="120"/>
              <w:ind w:left="17"/>
              <w:jc w:val="both"/>
              <w:rPr>
                <w:bCs/>
                <w:i/>
              </w:rPr>
            </w:pPr>
            <w:ins w:id="387" w:author="Autor">
              <w:r w:rsidRPr="00544534">
                <w:rPr>
                  <w:bCs/>
                  <w:i/>
                </w:rPr>
                <w:t>V takomto prípade je ale potr</w:t>
              </w:r>
              <w:r>
                <w:rPr>
                  <w:bCs/>
                  <w:i/>
                </w:rPr>
                <w:t>ebné vyhodnotiť, či podmienky zadávania zákazky</w:t>
              </w:r>
              <w:r w:rsidRPr="00544534">
                <w:rPr>
                  <w:bCs/>
                  <w:i/>
                </w:rPr>
                <w:t xml:space="preserve"> naozaj neumožňovali jednotlivým uchádzačom podať ponuky samostatne (napr. </w:t>
              </w:r>
              <w:r>
                <w:rPr>
                  <w:bCs/>
                  <w:i/>
                </w:rPr>
                <w:t xml:space="preserve">ide o uchádzača, ktorý predložil ponuky do viacerých samostatných postupov zadávania zákazky vyhlásených/realizovaných v rovnakom čase </w:t>
              </w:r>
              <w:r w:rsidRPr="00544534">
                <w:rPr>
                  <w:bCs/>
                  <w:i/>
                </w:rPr>
                <w:t>a</w:t>
              </w:r>
              <w:r>
                <w:rPr>
                  <w:bCs/>
                  <w:i/>
                </w:rPr>
                <w:t> </w:t>
              </w:r>
              <w:r w:rsidRPr="00544534">
                <w:rPr>
                  <w:bCs/>
                  <w:i/>
                </w:rPr>
                <w:t>pod</w:t>
              </w:r>
              <w:r>
                <w:rPr>
                  <w:bCs/>
                  <w:i/>
                </w:rPr>
                <w:t>.</w:t>
              </w:r>
              <w:r w:rsidRPr="00544534">
                <w:rPr>
                  <w:bCs/>
                  <w:i/>
                </w:rPr>
                <w:t>).</w:t>
              </w:r>
            </w:ins>
          </w:p>
        </w:tc>
      </w:tr>
      <w:tr w:rsidR="008643C2" w:rsidRPr="00255BE3" w14:paraId="1BBDCA59" w14:textId="77777777" w:rsidTr="00216F52">
        <w:tc>
          <w:tcPr>
            <w:tcW w:w="585" w:type="dxa"/>
            <w:vAlign w:val="center"/>
          </w:tcPr>
          <w:p w14:paraId="45E80425" w14:textId="77777777" w:rsidR="008643C2" w:rsidRPr="00255BE3" w:rsidRDefault="008643C2" w:rsidP="00216F52">
            <w:pPr>
              <w:keepNext/>
              <w:keepLines/>
              <w:spacing w:before="120" w:after="120"/>
              <w:ind w:left="34"/>
              <w:jc w:val="center"/>
              <w:rPr>
                <w:bCs/>
                <w:i/>
              </w:rPr>
            </w:pPr>
            <w:r w:rsidRPr="00255BE3">
              <w:rPr>
                <w:bCs/>
                <w:i/>
              </w:rPr>
              <w:t>7</w:t>
            </w:r>
          </w:p>
        </w:tc>
        <w:tc>
          <w:tcPr>
            <w:tcW w:w="3100" w:type="dxa"/>
            <w:vAlign w:val="center"/>
          </w:tcPr>
          <w:p w14:paraId="70F3C86B" w14:textId="77777777" w:rsidR="008643C2" w:rsidRPr="00255BE3" w:rsidRDefault="008643C2" w:rsidP="00216F52">
            <w:pPr>
              <w:keepNext/>
              <w:keepLines/>
              <w:spacing w:before="120" w:after="120"/>
              <w:ind w:left="32"/>
              <w:jc w:val="center"/>
              <w:rPr>
                <w:bCs/>
                <w:i/>
              </w:rPr>
            </w:pPr>
            <w:r w:rsidRPr="00255BE3">
              <w:rPr>
                <w:bCs/>
                <w:i/>
              </w:rPr>
              <w:t>Predloženie tieňovej („krycej“) ponuky</w:t>
            </w:r>
            <w:r>
              <w:rPr>
                <w:bCs/>
                <w:i/>
              </w:rPr>
              <w:t xml:space="preserve"> (cover bidding)</w:t>
            </w:r>
          </w:p>
        </w:tc>
        <w:tc>
          <w:tcPr>
            <w:tcW w:w="5495" w:type="dxa"/>
          </w:tcPr>
          <w:p w14:paraId="535CADED" w14:textId="77777777" w:rsidR="008643C2" w:rsidRDefault="008643C2" w:rsidP="00216F52">
            <w:pPr>
              <w:pStyle w:val="Odsekzoznamu"/>
              <w:keepNext/>
              <w:keepLines/>
              <w:numPr>
                <w:ilvl w:val="0"/>
                <w:numId w:val="37"/>
              </w:numPr>
              <w:spacing w:before="120" w:after="120"/>
              <w:jc w:val="both"/>
              <w:rPr>
                <w:bCs/>
                <w:i/>
              </w:rPr>
            </w:pPr>
            <w:r>
              <w:rPr>
                <w:bCs/>
                <w:i/>
              </w:rPr>
              <w:t>u</w:t>
            </w:r>
            <w:r w:rsidRPr="008B194F">
              <w:rPr>
                <w:bCs/>
                <w:i/>
              </w:rPr>
              <w:t>rčitý uchádzač alebo uchádzači predložia vyššiu cenovú ponuku ako vopred dohodnutý úspešný uchádzač</w:t>
            </w:r>
          </w:p>
          <w:p w14:paraId="25893D15" w14:textId="77777777" w:rsidR="008643C2" w:rsidRDefault="008643C2" w:rsidP="00216F52">
            <w:pPr>
              <w:pStyle w:val="Odsekzoznamu"/>
              <w:keepNext/>
              <w:keepLines/>
              <w:numPr>
                <w:ilvl w:val="0"/>
                <w:numId w:val="37"/>
              </w:numPr>
              <w:spacing w:before="120" w:after="120"/>
              <w:jc w:val="both"/>
              <w:rPr>
                <w:bCs/>
                <w:i/>
              </w:rPr>
            </w:pPr>
            <w:r>
              <w:rPr>
                <w:bCs/>
                <w:i/>
              </w:rPr>
              <w:t>určitý uchádzač predloží cenovú ponuku, ktorá je príliš vysoká na to, aby bola akceptovaná,</w:t>
            </w:r>
          </w:p>
          <w:p w14:paraId="1CF91C42" w14:textId="77777777" w:rsidR="008643C2" w:rsidRPr="008B194F" w:rsidRDefault="008643C2" w:rsidP="00216F52">
            <w:pPr>
              <w:pStyle w:val="Odsekzoznamu"/>
              <w:keepNext/>
              <w:keepLines/>
              <w:numPr>
                <w:ilvl w:val="0"/>
                <w:numId w:val="37"/>
              </w:numPr>
              <w:spacing w:before="120" w:after="120"/>
              <w:jc w:val="both"/>
              <w:rPr>
                <w:bCs/>
                <w:i/>
              </w:rPr>
            </w:pPr>
            <w:r>
              <w:rPr>
                <w:bCs/>
                <w:i/>
              </w:rPr>
              <w:t>určitý uchádzač predloží ponuku s podmienkami, ktoré sú pre verejného obstarávateľa neakceptovateľné, resp. v rozpore so súťažnými podkladmi</w:t>
            </w:r>
          </w:p>
        </w:tc>
      </w:tr>
      <w:tr w:rsidR="008643C2" w:rsidRPr="00255BE3" w14:paraId="392B22CA" w14:textId="77777777" w:rsidTr="00216F52">
        <w:tc>
          <w:tcPr>
            <w:tcW w:w="585" w:type="dxa"/>
            <w:vAlign w:val="center"/>
          </w:tcPr>
          <w:p w14:paraId="5B087EEA" w14:textId="77777777" w:rsidR="008643C2" w:rsidRPr="00255BE3" w:rsidRDefault="008643C2" w:rsidP="00216F52">
            <w:pPr>
              <w:keepNext/>
              <w:keepLines/>
              <w:spacing w:before="120" w:after="120"/>
              <w:ind w:left="34"/>
              <w:jc w:val="center"/>
              <w:rPr>
                <w:bCs/>
                <w:i/>
              </w:rPr>
            </w:pPr>
            <w:r>
              <w:rPr>
                <w:bCs/>
                <w:i/>
              </w:rPr>
              <w:t>8</w:t>
            </w:r>
          </w:p>
        </w:tc>
        <w:tc>
          <w:tcPr>
            <w:tcW w:w="3100" w:type="dxa"/>
            <w:vAlign w:val="center"/>
          </w:tcPr>
          <w:p w14:paraId="6FF9B4E4" w14:textId="77777777" w:rsidR="008643C2" w:rsidRPr="00255BE3" w:rsidRDefault="008643C2" w:rsidP="00216F52">
            <w:pPr>
              <w:keepNext/>
              <w:keepLines/>
              <w:spacing w:before="120" w:after="120"/>
              <w:ind w:left="32"/>
              <w:jc w:val="center"/>
              <w:rPr>
                <w:bCs/>
                <w:i/>
              </w:rPr>
            </w:pPr>
            <w:r>
              <w:rPr>
                <w:bCs/>
                <w:i/>
              </w:rPr>
              <w:t>Zrušenie cenovej ponuky (bid suppresion)</w:t>
            </w:r>
          </w:p>
        </w:tc>
        <w:tc>
          <w:tcPr>
            <w:tcW w:w="5495" w:type="dxa"/>
          </w:tcPr>
          <w:p w14:paraId="599D7F85" w14:textId="77777777" w:rsidR="008643C2" w:rsidRDefault="008643C2" w:rsidP="00216F52">
            <w:pPr>
              <w:pStyle w:val="Odsekzoznamu"/>
              <w:keepNext/>
              <w:keepLines/>
              <w:numPr>
                <w:ilvl w:val="0"/>
                <w:numId w:val="37"/>
              </w:numPr>
              <w:spacing w:before="120" w:after="120"/>
              <w:jc w:val="both"/>
              <w:rPr>
                <w:bCs/>
                <w:i/>
              </w:rPr>
            </w:pPr>
            <w:r>
              <w:rPr>
                <w:bCs/>
                <w:i/>
              </w:rPr>
              <w:t>niektorí uchádzači neočakávane stiahli svoje ponuky</w:t>
            </w:r>
          </w:p>
          <w:p w14:paraId="0A31F25A" w14:textId="77777777" w:rsidR="008643C2" w:rsidRPr="008B194F" w:rsidRDefault="008643C2" w:rsidP="00216F52">
            <w:pPr>
              <w:pStyle w:val="Odsekzoznamu"/>
              <w:keepNext/>
              <w:keepLines/>
              <w:numPr>
                <w:ilvl w:val="0"/>
                <w:numId w:val="37"/>
              </w:numPr>
              <w:spacing w:before="120" w:after="120"/>
              <w:jc w:val="both"/>
              <w:rPr>
                <w:bCs/>
                <w:i/>
              </w:rPr>
            </w:pPr>
            <w:r>
              <w:rPr>
                <w:bCs/>
                <w:i/>
              </w:rPr>
              <w:t>pravidelní uchádzači o určitý typ zákazky nepredložili ponuku, aj keď sa očakávala ich účasť, nakoľko v iných súťažiach na obdobný predmet zákazky ponuku predložili</w:t>
            </w:r>
          </w:p>
        </w:tc>
      </w:tr>
      <w:tr w:rsidR="008643C2" w:rsidRPr="00255BE3" w14:paraId="19CD2022" w14:textId="77777777" w:rsidTr="00216F52">
        <w:tc>
          <w:tcPr>
            <w:tcW w:w="585" w:type="dxa"/>
            <w:vAlign w:val="center"/>
          </w:tcPr>
          <w:p w14:paraId="46E26CC9" w14:textId="77777777" w:rsidR="008643C2" w:rsidRPr="00255BE3" w:rsidRDefault="008643C2" w:rsidP="00216F52">
            <w:pPr>
              <w:keepNext/>
              <w:keepLines/>
              <w:spacing w:before="120" w:after="120"/>
              <w:ind w:left="34"/>
              <w:jc w:val="center"/>
              <w:rPr>
                <w:bCs/>
                <w:i/>
              </w:rPr>
            </w:pPr>
            <w:r>
              <w:rPr>
                <w:bCs/>
                <w:i/>
              </w:rPr>
              <w:t>9</w:t>
            </w:r>
          </w:p>
        </w:tc>
        <w:tc>
          <w:tcPr>
            <w:tcW w:w="3100" w:type="dxa"/>
            <w:vAlign w:val="center"/>
          </w:tcPr>
          <w:p w14:paraId="777426D8" w14:textId="77777777" w:rsidR="008643C2" w:rsidRPr="00255BE3" w:rsidRDefault="008643C2" w:rsidP="00216F52">
            <w:pPr>
              <w:keepNext/>
              <w:keepLines/>
              <w:spacing w:before="120" w:after="120"/>
              <w:ind w:left="32"/>
              <w:jc w:val="center"/>
              <w:rPr>
                <w:bCs/>
                <w:i/>
              </w:rPr>
            </w:pPr>
            <w:r w:rsidRPr="00255BE3">
              <w:rPr>
                <w:bCs/>
                <w:i/>
              </w:rPr>
              <w:t>Nízky počet ponúk/žiadostí o účasť</w:t>
            </w:r>
          </w:p>
        </w:tc>
        <w:tc>
          <w:tcPr>
            <w:tcW w:w="5495" w:type="dxa"/>
          </w:tcPr>
          <w:p w14:paraId="3E0325C7" w14:textId="77777777" w:rsidR="008643C2" w:rsidRPr="00255BE3" w:rsidRDefault="008643C2" w:rsidP="00216F52">
            <w:pPr>
              <w:keepNext/>
              <w:keepLines/>
              <w:spacing w:before="120" w:after="120"/>
              <w:ind w:left="17"/>
              <w:jc w:val="both"/>
              <w:rPr>
                <w:bCs/>
                <w:i/>
              </w:rPr>
            </w:pPr>
            <w:r w:rsidRPr="00255BE3">
              <w:rPr>
                <w:bCs/>
                <w:i/>
              </w:rPr>
              <w:t xml:space="preserve">V rámci súťaže bol predložený nízky počet ponúk alebo žiadostí o účasť (1 až 2) </w:t>
            </w:r>
          </w:p>
        </w:tc>
      </w:tr>
      <w:tr w:rsidR="008643C2" w:rsidRPr="00255BE3" w14:paraId="30DE0509" w14:textId="77777777" w:rsidTr="00216F52">
        <w:tc>
          <w:tcPr>
            <w:tcW w:w="585" w:type="dxa"/>
            <w:vAlign w:val="center"/>
          </w:tcPr>
          <w:p w14:paraId="6D566DD9" w14:textId="77777777" w:rsidR="008643C2" w:rsidRPr="00255BE3" w:rsidRDefault="008643C2" w:rsidP="00216F52">
            <w:pPr>
              <w:keepNext/>
              <w:keepLines/>
              <w:spacing w:before="120" w:after="120"/>
              <w:ind w:left="34"/>
              <w:jc w:val="center"/>
              <w:rPr>
                <w:bCs/>
                <w:i/>
              </w:rPr>
            </w:pPr>
            <w:r>
              <w:rPr>
                <w:bCs/>
                <w:i/>
              </w:rPr>
              <w:lastRenderedPageBreak/>
              <w:t>10</w:t>
            </w:r>
          </w:p>
        </w:tc>
        <w:tc>
          <w:tcPr>
            <w:tcW w:w="3100" w:type="dxa"/>
            <w:vAlign w:val="center"/>
          </w:tcPr>
          <w:p w14:paraId="27C11233" w14:textId="77777777" w:rsidR="008643C2" w:rsidRPr="00255BE3" w:rsidRDefault="008643C2" w:rsidP="00216F52">
            <w:pPr>
              <w:keepNext/>
              <w:keepLines/>
              <w:spacing w:before="120" w:after="120"/>
              <w:ind w:left="32"/>
              <w:jc w:val="center"/>
              <w:rPr>
                <w:bCs/>
                <w:i/>
              </w:rPr>
            </w:pPr>
            <w:r w:rsidRPr="00255BE3">
              <w:rPr>
                <w:bCs/>
                <w:i/>
              </w:rPr>
              <w:t>Podozrivé schémy v stanovovaní cien</w:t>
            </w:r>
          </w:p>
        </w:tc>
        <w:tc>
          <w:tcPr>
            <w:tcW w:w="5495" w:type="dxa"/>
          </w:tcPr>
          <w:p w14:paraId="34E3E573" w14:textId="77777777" w:rsidR="008643C2" w:rsidRPr="00255BE3" w:rsidRDefault="008643C2" w:rsidP="00216F52">
            <w:pPr>
              <w:keepNext/>
              <w:keepLines/>
              <w:numPr>
                <w:ilvl w:val="0"/>
                <w:numId w:val="24"/>
              </w:numPr>
              <w:spacing w:before="120" w:after="120"/>
              <w:ind w:left="17" w:firstLine="0"/>
              <w:jc w:val="both"/>
              <w:rPr>
                <w:bCs/>
                <w:i/>
              </w:rPr>
            </w:pPr>
            <w:r w:rsidRPr="00255BE3">
              <w:rPr>
                <w:bCs/>
                <w:i/>
              </w:rPr>
              <w:t>ceny predložené uchádzačmi sa oproti úspešnej ponuke zvyšujú o pravidelný % prírastok ,</w:t>
            </w:r>
          </w:p>
          <w:p w14:paraId="25E64C17" w14:textId="77777777" w:rsidR="008643C2" w:rsidRPr="00255BE3" w:rsidRDefault="008643C2" w:rsidP="00216F52">
            <w:pPr>
              <w:keepNext/>
              <w:keepLines/>
              <w:numPr>
                <w:ilvl w:val="0"/>
                <w:numId w:val="24"/>
              </w:numPr>
              <w:spacing w:before="120" w:after="120"/>
              <w:ind w:left="17" w:firstLine="0"/>
              <w:jc w:val="both"/>
              <w:rPr>
                <w:bCs/>
                <w:i/>
              </w:rPr>
            </w:pPr>
            <w:r w:rsidRPr="00255BE3">
              <w:rPr>
                <w:bCs/>
                <w:i/>
              </w:rPr>
              <w:t>na stanovenie ceny sú pri viacerých uchádzačoch použité rovnaké kalkulácie</w:t>
            </w:r>
            <w:r>
              <w:rPr>
                <w:bCs/>
                <w:i/>
              </w:rPr>
              <w:t xml:space="preserve"> (cenový index)</w:t>
            </w:r>
            <w:r w:rsidRPr="00255BE3">
              <w:rPr>
                <w:bCs/>
                <w:i/>
              </w:rPr>
              <w:t>,</w:t>
            </w:r>
          </w:p>
          <w:p w14:paraId="0F01C3A2" w14:textId="77777777" w:rsidR="008643C2" w:rsidRPr="00255BE3" w:rsidRDefault="008643C2" w:rsidP="00216F52">
            <w:pPr>
              <w:keepNext/>
              <w:keepLines/>
              <w:numPr>
                <w:ilvl w:val="0"/>
                <w:numId w:val="24"/>
              </w:numPr>
              <w:spacing w:before="120" w:after="120"/>
              <w:ind w:left="17" w:firstLine="0"/>
              <w:jc w:val="both"/>
              <w:rPr>
                <w:bCs/>
                <w:i/>
              </w:rPr>
            </w:pPr>
            <w:r w:rsidRPr="00255BE3">
              <w:rPr>
                <w:bCs/>
                <w:i/>
              </w:rPr>
              <w:t>hodnoty všetkých predložených ponúk sú v porovnaní s predpokladanou hodnotou zákazky buď nad touto hodnotou, alebo tesne pod ňou,</w:t>
            </w:r>
          </w:p>
          <w:p w14:paraId="51BAD6F2" w14:textId="77777777" w:rsidR="008643C2" w:rsidRPr="00255BE3" w:rsidRDefault="008643C2" w:rsidP="00216F52">
            <w:pPr>
              <w:keepNext/>
              <w:keepLines/>
              <w:numPr>
                <w:ilvl w:val="0"/>
                <w:numId w:val="24"/>
              </w:numPr>
              <w:spacing w:before="120" w:after="120"/>
              <w:ind w:left="17" w:firstLine="0"/>
              <w:jc w:val="both"/>
              <w:rPr>
                <w:bCs/>
                <w:i/>
              </w:rPr>
            </w:pPr>
            <w:r w:rsidRPr="00255BE3">
              <w:rPr>
                <w:bCs/>
                <w:i/>
              </w:rPr>
              <w:t>výsledná</w:t>
            </w:r>
            <w:r>
              <w:rPr>
                <w:bCs/>
                <w:i/>
              </w:rPr>
              <w:t xml:space="preserve"> suma </w:t>
            </w:r>
            <w:r w:rsidRPr="00255BE3">
              <w:rPr>
                <w:bCs/>
                <w:i/>
              </w:rPr>
              <w:t xml:space="preserve"> ponuky </w:t>
            </w:r>
            <w:r>
              <w:rPr>
                <w:bCs/>
                <w:i/>
              </w:rPr>
              <w:t xml:space="preserve">úspešného uchádzača </w:t>
            </w:r>
            <w:r w:rsidRPr="00255BE3">
              <w:rPr>
                <w:bCs/>
                <w:i/>
              </w:rPr>
              <w:t>je neprimerane vysoká vzhľadom na sumy, ktoré vie RO porovnať z verejne dostupných zdrojov alebo z vlastných databáz a zdrojov informácií o hodnotách podobných tovarov, prác a služieb,</w:t>
            </w:r>
          </w:p>
          <w:p w14:paraId="07D4EB7E" w14:textId="77777777" w:rsidR="008643C2" w:rsidRDefault="008643C2" w:rsidP="00216F52">
            <w:pPr>
              <w:keepNext/>
              <w:keepLines/>
              <w:numPr>
                <w:ilvl w:val="0"/>
                <w:numId w:val="24"/>
              </w:numPr>
              <w:spacing w:before="120" w:after="120"/>
              <w:ind w:left="17" w:firstLine="0"/>
              <w:jc w:val="both"/>
              <w:rPr>
                <w:bCs/>
                <w:i/>
              </w:rPr>
            </w:pPr>
            <w:r w:rsidRPr="00255BE3">
              <w:rPr>
                <w:bCs/>
                <w:i/>
              </w:rPr>
              <w:t>v súťaži je možné pozorovať náhly pokles ponukových cien</w:t>
            </w:r>
            <w:r>
              <w:rPr>
                <w:bCs/>
                <w:i/>
              </w:rPr>
              <w:t xml:space="preserve"> (v porovnaní s inými súťažami na obdobný predmet zákazky)</w:t>
            </w:r>
            <w:r w:rsidRPr="00255BE3">
              <w:rPr>
                <w:bCs/>
                <w:i/>
              </w:rPr>
              <w:t xml:space="preserve"> pri vstupe uchádzača do súťaže, ktorý v predošlých podobnýc</w:t>
            </w:r>
            <w:r>
              <w:rPr>
                <w:bCs/>
                <w:i/>
              </w:rPr>
              <w:t>h súťažiach nepredkladal ponuku,</w:t>
            </w:r>
          </w:p>
          <w:p w14:paraId="0E5AF1A1" w14:textId="77777777" w:rsidR="008643C2" w:rsidRDefault="008643C2" w:rsidP="00216F52">
            <w:pPr>
              <w:keepNext/>
              <w:keepLines/>
              <w:numPr>
                <w:ilvl w:val="0"/>
                <w:numId w:val="24"/>
              </w:numPr>
              <w:spacing w:before="120" w:after="120"/>
              <w:ind w:left="17" w:firstLine="0"/>
              <w:jc w:val="both"/>
              <w:rPr>
                <w:bCs/>
                <w:i/>
              </w:rPr>
            </w:pPr>
            <w:r>
              <w:rPr>
                <w:bCs/>
                <w:i/>
              </w:rPr>
              <w:t>zľavy neboli ponúknuté, aj keď ide o trh, kde sú zľavy pravidelne poskytované</w:t>
            </w:r>
          </w:p>
          <w:p w14:paraId="51F47173" w14:textId="77777777" w:rsidR="008643C2" w:rsidRDefault="008643C2" w:rsidP="00216F52">
            <w:pPr>
              <w:keepNext/>
              <w:keepLines/>
              <w:numPr>
                <w:ilvl w:val="0"/>
                <w:numId w:val="24"/>
              </w:numPr>
              <w:spacing w:before="120" w:after="120"/>
              <w:ind w:left="17" w:firstLine="0"/>
              <w:jc w:val="both"/>
              <w:rPr>
                <w:bCs/>
                <w:i/>
              </w:rPr>
            </w:pPr>
            <w:r>
              <w:rPr>
                <w:bCs/>
                <w:i/>
              </w:rPr>
              <w:t>ceny sú použité ako signalizácie v e-aukciách alebo pri zákazkách zadávaných s využitím elektronického trhoviska</w:t>
            </w:r>
          </w:p>
          <w:p w14:paraId="29B118F4" w14:textId="77777777" w:rsidR="008643C2" w:rsidRPr="00255BE3" w:rsidRDefault="008643C2" w:rsidP="00216F52">
            <w:pPr>
              <w:keepNext/>
              <w:keepLines/>
              <w:numPr>
                <w:ilvl w:val="0"/>
                <w:numId w:val="24"/>
              </w:numPr>
              <w:spacing w:before="120" w:after="120"/>
              <w:ind w:left="17" w:firstLine="0"/>
              <w:jc w:val="both"/>
              <w:rPr>
                <w:bCs/>
                <w:i/>
              </w:rPr>
            </w:pPr>
            <w:r>
              <w:rPr>
                <w:bCs/>
                <w:i/>
              </w:rPr>
              <w:t>miestni dodávatelia predkladajú vyššie ceny pre miestne dodávky ako pre dodávky do vzdialenejších destinácií</w:t>
            </w:r>
          </w:p>
          <w:p w14:paraId="0A1709C2" w14:textId="77777777" w:rsidR="008643C2" w:rsidRPr="00255BE3" w:rsidRDefault="008643C2" w:rsidP="00216F52">
            <w:pPr>
              <w:keepNext/>
              <w:keepLines/>
              <w:spacing w:before="120" w:after="120"/>
              <w:ind w:left="17"/>
              <w:jc w:val="both"/>
              <w:rPr>
                <w:bCs/>
                <w:i/>
              </w:rPr>
            </w:pPr>
          </w:p>
        </w:tc>
      </w:tr>
      <w:tr w:rsidR="008643C2" w:rsidRPr="00255BE3" w14:paraId="45B2027F" w14:textId="77777777" w:rsidTr="00216F52">
        <w:tc>
          <w:tcPr>
            <w:tcW w:w="585" w:type="dxa"/>
            <w:vAlign w:val="center"/>
          </w:tcPr>
          <w:p w14:paraId="5073EE87" w14:textId="77777777" w:rsidR="008643C2" w:rsidRPr="00255BE3" w:rsidRDefault="008643C2" w:rsidP="00216F52">
            <w:pPr>
              <w:keepNext/>
              <w:keepLines/>
              <w:spacing w:before="120" w:after="120"/>
              <w:ind w:left="34"/>
              <w:jc w:val="center"/>
              <w:rPr>
                <w:bCs/>
                <w:i/>
              </w:rPr>
            </w:pPr>
            <w:r>
              <w:rPr>
                <w:bCs/>
                <w:i/>
              </w:rPr>
              <w:t>11</w:t>
            </w:r>
          </w:p>
        </w:tc>
        <w:tc>
          <w:tcPr>
            <w:tcW w:w="3100" w:type="dxa"/>
            <w:vAlign w:val="center"/>
          </w:tcPr>
          <w:p w14:paraId="0A929D18" w14:textId="77777777" w:rsidR="008643C2" w:rsidRPr="00255BE3" w:rsidRDefault="008643C2" w:rsidP="00216F52">
            <w:pPr>
              <w:keepNext/>
              <w:keepLines/>
              <w:spacing w:before="120" w:after="120"/>
              <w:ind w:left="32"/>
              <w:jc w:val="center"/>
              <w:rPr>
                <w:bCs/>
                <w:i/>
              </w:rPr>
            </w:pPr>
            <w:r>
              <w:rPr>
                <w:bCs/>
                <w:i/>
              </w:rPr>
              <w:t>Podozrivé vyhlásenia a správanie</w:t>
            </w:r>
          </w:p>
        </w:tc>
        <w:tc>
          <w:tcPr>
            <w:tcW w:w="5495" w:type="dxa"/>
          </w:tcPr>
          <w:p w14:paraId="35A15259" w14:textId="77777777" w:rsidR="008643C2" w:rsidRDefault="008643C2" w:rsidP="00216F52">
            <w:pPr>
              <w:keepNext/>
              <w:keepLines/>
              <w:numPr>
                <w:ilvl w:val="0"/>
                <w:numId w:val="24"/>
              </w:numPr>
              <w:spacing w:before="120" w:after="120"/>
              <w:ind w:left="17" w:firstLine="0"/>
              <w:jc w:val="both"/>
              <w:rPr>
                <w:bCs/>
                <w:i/>
              </w:rPr>
            </w:pPr>
            <w:r>
              <w:rPr>
                <w:bCs/>
                <w:i/>
              </w:rPr>
              <w:t>vyhlásenia naznačujúce, že určitý uchádzač pozná (nezverejnené) ceny alebo detaily ponuky iného uchádzača alebo vopred „pozná“ úspešného uchádzača</w:t>
            </w:r>
          </w:p>
          <w:p w14:paraId="08E0F5C1" w14:textId="77777777" w:rsidR="008643C2" w:rsidRDefault="008643C2" w:rsidP="00216F52">
            <w:pPr>
              <w:keepNext/>
              <w:keepLines/>
              <w:numPr>
                <w:ilvl w:val="0"/>
                <w:numId w:val="24"/>
              </w:numPr>
              <w:spacing w:before="120" w:after="120"/>
              <w:ind w:left="17" w:firstLine="0"/>
              <w:jc w:val="both"/>
              <w:rPr>
                <w:bCs/>
                <w:i/>
              </w:rPr>
            </w:pPr>
            <w:r>
              <w:rPr>
                <w:bCs/>
                <w:i/>
              </w:rPr>
              <w:t>vyhlásenia, že určití uchádzači nepredávajú tovary alebo neponúkajú služby v určitej oblasti alebo určitých odberateľom</w:t>
            </w:r>
          </w:p>
          <w:p w14:paraId="3940A34A" w14:textId="77777777" w:rsidR="008643C2" w:rsidRDefault="008643C2" w:rsidP="00216F52">
            <w:pPr>
              <w:keepNext/>
              <w:keepLines/>
              <w:numPr>
                <w:ilvl w:val="0"/>
                <w:numId w:val="24"/>
              </w:numPr>
              <w:spacing w:before="120" w:after="120"/>
              <w:ind w:left="17" w:firstLine="0"/>
              <w:jc w:val="both"/>
              <w:rPr>
                <w:bCs/>
                <w:i/>
              </w:rPr>
            </w:pPr>
            <w:r>
              <w:rPr>
                <w:bCs/>
                <w:i/>
              </w:rPr>
              <w:t>použitie rovnakej alebo podobnej terminológie pri vysvetľovaní ponuky alebo vysvetľovaní mimoriadne nízkej ponuky</w:t>
            </w:r>
          </w:p>
          <w:p w14:paraId="7FC50DDE" w14:textId="77777777" w:rsidR="008643C2" w:rsidRPr="00672CC7" w:rsidRDefault="008643C2" w:rsidP="00216F52">
            <w:pPr>
              <w:keepNext/>
              <w:keepLines/>
              <w:numPr>
                <w:ilvl w:val="0"/>
                <w:numId w:val="24"/>
              </w:numPr>
              <w:spacing w:before="120" w:after="120"/>
              <w:ind w:left="17" w:firstLine="0"/>
              <w:jc w:val="both"/>
              <w:rPr>
                <w:bCs/>
                <w:i/>
              </w:rPr>
            </w:pPr>
            <w:r>
              <w:rPr>
                <w:bCs/>
                <w:i/>
              </w:rPr>
              <w:t xml:space="preserve">niekoľko uchádzačov adresovalo verejnému obstarávateľovi rovnaké žiadosti o vysvetlenie súťažných podkladov </w:t>
            </w:r>
          </w:p>
        </w:tc>
      </w:tr>
      <w:tr w:rsidR="008643C2" w:rsidRPr="00255BE3" w14:paraId="38076894" w14:textId="77777777" w:rsidTr="00216F52">
        <w:tc>
          <w:tcPr>
            <w:tcW w:w="585" w:type="dxa"/>
            <w:vAlign w:val="center"/>
          </w:tcPr>
          <w:p w14:paraId="59169DEC" w14:textId="77777777" w:rsidR="008643C2" w:rsidRPr="00255BE3" w:rsidRDefault="008643C2" w:rsidP="00216F52">
            <w:pPr>
              <w:keepNext/>
              <w:keepLines/>
              <w:spacing w:before="120" w:after="120"/>
              <w:ind w:left="34"/>
              <w:jc w:val="center"/>
              <w:rPr>
                <w:bCs/>
                <w:i/>
              </w:rPr>
            </w:pPr>
            <w:r>
              <w:rPr>
                <w:bCs/>
                <w:i/>
              </w:rPr>
              <w:lastRenderedPageBreak/>
              <w:t>12</w:t>
            </w:r>
          </w:p>
        </w:tc>
        <w:tc>
          <w:tcPr>
            <w:tcW w:w="3100" w:type="dxa"/>
            <w:vAlign w:val="center"/>
          </w:tcPr>
          <w:p w14:paraId="53B55421" w14:textId="77777777" w:rsidR="008643C2" w:rsidRPr="00255BE3" w:rsidRDefault="008643C2" w:rsidP="00216F52">
            <w:pPr>
              <w:keepNext/>
              <w:keepLines/>
              <w:spacing w:before="120" w:after="120"/>
              <w:ind w:left="32"/>
              <w:jc w:val="center"/>
              <w:rPr>
                <w:bCs/>
                <w:i/>
              </w:rPr>
            </w:pPr>
            <w:r w:rsidRPr="00255BE3">
              <w:rPr>
                <w:bCs/>
                <w:i/>
              </w:rPr>
              <w:t>Podozrivé indície v dokumentácii z verejného obstarávania</w:t>
            </w:r>
          </w:p>
        </w:tc>
        <w:tc>
          <w:tcPr>
            <w:tcW w:w="5495" w:type="dxa"/>
          </w:tcPr>
          <w:p w14:paraId="6E695751" w14:textId="6787A1D3" w:rsidR="008643C2" w:rsidRPr="00255BE3" w:rsidRDefault="008643C2" w:rsidP="00216F52">
            <w:pPr>
              <w:keepNext/>
              <w:keepLines/>
              <w:numPr>
                <w:ilvl w:val="0"/>
                <w:numId w:val="24"/>
              </w:numPr>
              <w:spacing w:before="120" w:after="120"/>
              <w:ind w:left="17" w:firstLine="0"/>
              <w:jc w:val="both"/>
              <w:rPr>
                <w:bCs/>
                <w:i/>
              </w:rPr>
            </w:pPr>
            <w:r w:rsidRPr="00255BE3">
              <w:rPr>
                <w:bCs/>
                <w:i/>
              </w:rPr>
              <w:t>dokumenty obsahujú rovnaký rukopis, druh písma</w:t>
            </w:r>
            <w:ins w:id="388" w:author="Autor">
              <w:r w:rsidR="003F426C">
                <w:rPr>
                  <w:bCs/>
                  <w:i/>
                </w:rPr>
                <w:t xml:space="preserve"> (má sa na mysli menej využívaný typ písma)</w:t>
              </w:r>
            </w:ins>
            <w:r w:rsidRPr="00255BE3">
              <w:rPr>
                <w:bCs/>
                <w:i/>
              </w:rPr>
              <w:t>, rovnakú formu</w:t>
            </w:r>
            <w:ins w:id="389" w:author="Autor">
              <w:r w:rsidR="003F426C">
                <w:rPr>
                  <w:bCs/>
                  <w:i/>
                </w:rPr>
                <w:t xml:space="preserve"> (netýka sa prípadov, ak uchádzači predkladajú rovnaké formáty dokumentov, ktoré </w:t>
              </w:r>
              <w:r w:rsidR="00A47691">
                <w:rPr>
                  <w:bCs/>
                  <w:i/>
                </w:rPr>
                <w:t xml:space="preserve">vytvoril verejný obstarávateľ a </w:t>
              </w:r>
              <w:r w:rsidR="003F426C">
                <w:rPr>
                  <w:bCs/>
                  <w:i/>
                </w:rPr>
                <w:t>sú súčasťou súťažných podkladov)</w:t>
              </w:r>
            </w:ins>
            <w:r w:rsidRPr="00255BE3">
              <w:rPr>
                <w:bCs/>
                <w:i/>
              </w:rPr>
              <w:t xml:space="preserve"> alebo boli použité rovnaké kancelárske potreby (napr. ponuky sú podpísané rovnakým atramentom, sú na rovnakom kancelárskom papieri)</w:t>
            </w:r>
            <w:ins w:id="390" w:author="Autor">
              <w:r w:rsidR="003F426C">
                <w:rPr>
                  <w:bCs/>
                  <w:i/>
                </w:rPr>
                <w:t xml:space="preserve">; </w:t>
              </w:r>
            </w:ins>
            <w:del w:id="391" w:author="Autor">
              <w:r w:rsidRPr="00255BE3" w:rsidDel="003F426C">
                <w:rPr>
                  <w:bCs/>
                  <w:i/>
                </w:rPr>
                <w:delText xml:space="preserve">, </w:delText>
              </w:r>
            </w:del>
          </w:p>
          <w:p w14:paraId="5A47BCC1" w14:textId="77777777" w:rsidR="008643C2" w:rsidRPr="00255BE3" w:rsidRDefault="008643C2" w:rsidP="00216F52">
            <w:pPr>
              <w:keepNext/>
              <w:keepLines/>
              <w:numPr>
                <w:ilvl w:val="0"/>
                <w:numId w:val="24"/>
              </w:numPr>
              <w:spacing w:before="120" w:after="120"/>
              <w:ind w:left="17" w:firstLine="0"/>
              <w:jc w:val="both"/>
              <w:rPr>
                <w:bCs/>
                <w:i/>
              </w:rPr>
            </w:pPr>
            <w:r w:rsidRPr="00255BE3">
              <w:rPr>
                <w:bCs/>
                <w:i/>
              </w:rPr>
              <w:t>rovnaké chyby v jednotlivých dokumentoch, napr. pravopisné chyby, tlačiarenské c</w:t>
            </w:r>
            <w:r>
              <w:rPr>
                <w:bCs/>
                <w:i/>
              </w:rPr>
              <w:t>hyby (rovnaké nedostatky tlače), matematické chyby (identické chyby v počítaní</w:t>
            </w:r>
            <w:r w:rsidRPr="00255BE3">
              <w:rPr>
                <w:bCs/>
                <w:i/>
              </w:rPr>
              <w:t>),</w:t>
            </w:r>
          </w:p>
          <w:p w14:paraId="0D211B8C" w14:textId="471C96A9" w:rsidR="008643C2" w:rsidRPr="00255BE3" w:rsidRDefault="008643C2" w:rsidP="00216F52">
            <w:pPr>
              <w:keepNext/>
              <w:keepLines/>
              <w:numPr>
                <w:ilvl w:val="0"/>
                <w:numId w:val="24"/>
              </w:numPr>
              <w:spacing w:before="120" w:after="120"/>
              <w:ind w:left="17" w:firstLine="0"/>
              <w:jc w:val="both"/>
              <w:rPr>
                <w:bCs/>
                <w:i/>
              </w:rPr>
            </w:pPr>
            <w:r w:rsidRPr="00255BE3">
              <w:rPr>
                <w:bCs/>
                <w:i/>
              </w:rPr>
              <w:t xml:space="preserve">zhodné nepravidelnosti, napr. zoradenie dokumentov do ponuky s prehodenými stranami, </w:t>
            </w:r>
            <w:ins w:id="392" w:author="Autor">
              <w:r w:rsidR="00A47691">
                <w:rPr>
                  <w:bCs/>
                  <w:i/>
                </w:rPr>
                <w:t xml:space="preserve">identické </w:t>
              </w:r>
            </w:ins>
            <w:r w:rsidRPr="00255BE3">
              <w:rPr>
                <w:bCs/>
                <w:i/>
              </w:rPr>
              <w:t>chybné číslovanie strán,</w:t>
            </w:r>
          </w:p>
          <w:p w14:paraId="4A2A7EC2" w14:textId="77777777" w:rsidR="008643C2" w:rsidRPr="00255BE3" w:rsidRDefault="008643C2" w:rsidP="00216F52">
            <w:pPr>
              <w:keepNext/>
              <w:keepLines/>
              <w:numPr>
                <w:ilvl w:val="0"/>
                <w:numId w:val="24"/>
              </w:numPr>
              <w:spacing w:before="120" w:after="120"/>
              <w:ind w:left="17" w:firstLine="0"/>
              <w:jc w:val="both"/>
              <w:rPr>
                <w:bCs/>
                <w:i/>
              </w:rPr>
            </w:pPr>
            <w:r w:rsidRPr="00255BE3">
              <w:rPr>
                <w:bCs/>
                <w:i/>
              </w:rPr>
              <w:t>dokumenty v elektronickej forme ukazujú, že ich vytvorila alebo upravovala jedna osoba,</w:t>
            </w:r>
          </w:p>
          <w:p w14:paraId="5B4DBB75" w14:textId="28BBAC79" w:rsidR="008643C2" w:rsidRPr="00255BE3" w:rsidRDefault="008643C2" w:rsidP="00216F52">
            <w:pPr>
              <w:keepNext/>
              <w:keepLines/>
              <w:numPr>
                <w:ilvl w:val="0"/>
                <w:numId w:val="24"/>
              </w:numPr>
              <w:spacing w:before="120" w:after="120"/>
              <w:ind w:left="17" w:firstLine="0"/>
              <w:jc w:val="both"/>
              <w:rPr>
                <w:bCs/>
                <w:i/>
              </w:rPr>
            </w:pPr>
            <w:r w:rsidRPr="00255BE3">
              <w:rPr>
                <w:bCs/>
                <w:i/>
              </w:rPr>
              <w:t xml:space="preserve">obálky od rôznych uchádzačov </w:t>
            </w:r>
            <w:del w:id="393" w:author="Autor">
              <w:r w:rsidRPr="00255BE3" w:rsidDel="00A47691">
                <w:rPr>
                  <w:bCs/>
                  <w:i/>
                </w:rPr>
                <w:delText xml:space="preserve">majú podobné poštové pečiatky, </w:delText>
              </w:r>
            </w:del>
            <w:r w:rsidRPr="00255BE3">
              <w:rPr>
                <w:bCs/>
                <w:i/>
              </w:rPr>
              <w:t xml:space="preserve">sú zasielané z jednej pošty, majú rovnaké frankovacie značky a známky, na podacích lístkoch je rovnaký rukopis, čísla kolkov v rôznych ponukách na seba nadväzujú, </w:t>
            </w:r>
          </w:p>
          <w:p w14:paraId="501D4F52" w14:textId="77777777" w:rsidR="008643C2" w:rsidRPr="00255BE3" w:rsidRDefault="008643C2" w:rsidP="00216F52">
            <w:pPr>
              <w:keepNext/>
              <w:keepLines/>
              <w:numPr>
                <w:ilvl w:val="0"/>
                <w:numId w:val="24"/>
              </w:numPr>
              <w:spacing w:before="120" w:after="120"/>
              <w:ind w:left="17" w:firstLine="0"/>
              <w:jc w:val="both"/>
              <w:rPr>
                <w:bCs/>
                <w:i/>
              </w:rPr>
            </w:pPr>
            <w:r w:rsidRPr="00255BE3">
              <w:rPr>
                <w:bCs/>
                <w:i/>
              </w:rPr>
              <w:t>niekoľko ponúk (alebo akýchkoľvek iných dokumentov, napr. žiadosti o vysvetlenie súťažných podkladov) je posielaných z rovnakej emailovej adresy, z rovnakého faxového čísla alebo naraz prostredníctvom jedného kuriéra,</w:t>
            </w:r>
          </w:p>
          <w:p w14:paraId="0F78D223" w14:textId="25856346" w:rsidR="008643C2" w:rsidRPr="00255BE3" w:rsidRDefault="008643C2" w:rsidP="00216F52">
            <w:pPr>
              <w:keepNext/>
              <w:keepLines/>
              <w:numPr>
                <w:ilvl w:val="0"/>
                <w:numId w:val="24"/>
              </w:numPr>
              <w:spacing w:before="120" w:after="120"/>
              <w:ind w:left="17" w:firstLine="0"/>
              <w:jc w:val="both"/>
              <w:rPr>
                <w:bCs/>
                <w:i/>
              </w:rPr>
            </w:pPr>
            <w:r w:rsidRPr="00255BE3">
              <w:rPr>
                <w:bCs/>
                <w:i/>
              </w:rPr>
              <w:t xml:space="preserve">dokumenty o cenových ponukách obsahujú veľký počet opráv ako </w:t>
            </w:r>
            <w:del w:id="394" w:author="Autor">
              <w:r w:rsidRPr="00255BE3" w:rsidDel="00A47691">
                <w:rPr>
                  <w:bCs/>
                  <w:i/>
                </w:rPr>
                <w:delText>gumov</w:delText>
              </w:r>
              <w:r w:rsidDel="00A47691">
                <w:rPr>
                  <w:bCs/>
                  <w:i/>
                </w:rPr>
                <w:delText xml:space="preserve">anie, </w:delText>
              </w:r>
            </w:del>
            <w:r>
              <w:rPr>
                <w:bCs/>
                <w:i/>
              </w:rPr>
              <w:t>škrtanie alebo iné viditeľné</w:t>
            </w:r>
            <w:r w:rsidRPr="00255BE3">
              <w:rPr>
                <w:bCs/>
                <w:i/>
              </w:rPr>
              <w:t xml:space="preserve"> zmeny,</w:t>
            </w:r>
          </w:p>
          <w:p w14:paraId="292237EC" w14:textId="6634CCB5" w:rsidR="008643C2" w:rsidRPr="00255BE3" w:rsidRDefault="008643C2" w:rsidP="00216F52">
            <w:pPr>
              <w:keepNext/>
              <w:keepLines/>
              <w:numPr>
                <w:ilvl w:val="0"/>
                <w:numId w:val="24"/>
              </w:numPr>
              <w:spacing w:before="120" w:after="120"/>
              <w:ind w:left="17" w:firstLine="0"/>
              <w:jc w:val="both"/>
              <w:rPr>
                <w:bCs/>
                <w:i/>
              </w:rPr>
            </w:pPr>
            <w:r w:rsidRPr="00255BE3">
              <w:rPr>
                <w:bCs/>
                <w:i/>
              </w:rPr>
              <w:t>ponuky jedného uchádzača obsahujú jednoznačný odkaz na ponuky ostatných konkurentov, v hlavičke sa vyskytuj</w:t>
            </w:r>
            <w:ins w:id="395" w:author="Autor">
              <w:r w:rsidR="00295DFD">
                <w:rPr>
                  <w:bCs/>
                  <w:i/>
                </w:rPr>
                <w:t>ú</w:t>
              </w:r>
            </w:ins>
            <w:del w:id="396" w:author="Autor">
              <w:r w:rsidRPr="00255BE3" w:rsidDel="00295DFD">
                <w:rPr>
                  <w:bCs/>
                  <w:i/>
                </w:rPr>
                <w:delText>e</w:delText>
              </w:r>
            </w:del>
            <w:r w:rsidRPr="00255BE3">
              <w:rPr>
                <w:bCs/>
                <w:i/>
              </w:rPr>
              <w:t xml:space="preserve"> </w:t>
            </w:r>
            <w:ins w:id="397" w:author="Autor">
              <w:r w:rsidR="00A47691">
                <w:rPr>
                  <w:bCs/>
                  <w:i/>
                </w:rPr>
                <w:t xml:space="preserve">kontaktnú údaje </w:t>
              </w:r>
              <w:del w:id="398" w:author="Autor">
                <w:r w:rsidR="00A47691" w:rsidDel="00295DFD">
                  <w:rPr>
                    <w:bCs/>
                    <w:i/>
                  </w:rPr>
                  <w:delText xml:space="preserve">na </w:delText>
                </w:r>
              </w:del>
            </w:ins>
            <w:del w:id="399" w:author="Autor">
              <w:r w:rsidRPr="00255BE3" w:rsidDel="00A47691">
                <w:rPr>
                  <w:bCs/>
                  <w:i/>
                </w:rPr>
                <w:delText xml:space="preserve">faxové číslo </w:delText>
              </w:r>
            </w:del>
            <w:r w:rsidRPr="00255BE3">
              <w:rPr>
                <w:bCs/>
                <w:i/>
              </w:rPr>
              <w:t>iného uchádzača alebo využívajú hlavičkový papier konkurenta,</w:t>
            </w:r>
          </w:p>
          <w:p w14:paraId="2029CAA9" w14:textId="2AFC1046" w:rsidR="004E1552" w:rsidRDefault="008643C2" w:rsidP="00216F52">
            <w:pPr>
              <w:keepNext/>
              <w:keepLines/>
              <w:numPr>
                <w:ilvl w:val="0"/>
                <w:numId w:val="24"/>
              </w:numPr>
              <w:spacing w:before="120" w:after="120"/>
              <w:ind w:left="17" w:firstLine="0"/>
              <w:jc w:val="both"/>
              <w:rPr>
                <w:ins w:id="400" w:author="Autor"/>
                <w:bCs/>
                <w:i/>
              </w:rPr>
            </w:pPr>
            <w:r w:rsidRPr="00255BE3">
              <w:rPr>
                <w:bCs/>
                <w:i/>
              </w:rPr>
              <w:t>ponuky viacerých uchádzačov obsahujú podstatný počet rovnakých odhadov nákladov na jednotlivé položky</w:t>
            </w:r>
            <w:ins w:id="401" w:author="Autor">
              <w:r w:rsidR="004E1552">
                <w:rPr>
                  <w:bCs/>
                  <w:i/>
                </w:rPr>
                <w:t>,</w:t>
              </w:r>
            </w:ins>
          </w:p>
          <w:p w14:paraId="230929E5" w14:textId="2F0E2135" w:rsidR="004E1552" w:rsidRDefault="004E1552" w:rsidP="00216F52">
            <w:pPr>
              <w:keepNext/>
              <w:keepLines/>
              <w:numPr>
                <w:ilvl w:val="0"/>
                <w:numId w:val="24"/>
              </w:numPr>
              <w:spacing w:before="120" w:after="120"/>
              <w:ind w:left="17" w:firstLine="0"/>
              <w:jc w:val="both"/>
              <w:rPr>
                <w:ins w:id="402" w:author="Autor"/>
                <w:bCs/>
                <w:i/>
              </w:rPr>
            </w:pPr>
            <w:ins w:id="403" w:author="Autor">
              <w:r>
                <w:rPr>
                  <w:bCs/>
                  <w:i/>
                </w:rPr>
                <w:t xml:space="preserve">doklady preukazujúce splnenie podmienok účasti boli overené tým istým notárom </w:t>
              </w:r>
              <w:r w:rsidR="00544534">
                <w:rPr>
                  <w:bCs/>
                  <w:i/>
                </w:rPr>
                <w:t xml:space="preserve">alebo predložené tým istým prekladateľom </w:t>
              </w:r>
              <w:r>
                <w:rPr>
                  <w:bCs/>
                  <w:i/>
                </w:rPr>
                <w:t>(spravidla v ten istý deň), pričom ide o uchádzačov, ktorí majú rôzne sídlo alebo miesto podnikania</w:t>
              </w:r>
            </w:ins>
          </w:p>
          <w:p w14:paraId="1F4BEC35" w14:textId="7B636F80" w:rsidR="00544534" w:rsidRDefault="004E1552" w:rsidP="00216F52">
            <w:pPr>
              <w:keepNext/>
              <w:keepLines/>
              <w:numPr>
                <w:ilvl w:val="0"/>
                <w:numId w:val="24"/>
              </w:numPr>
              <w:spacing w:before="120" w:after="120"/>
              <w:ind w:left="17" w:firstLine="0"/>
              <w:jc w:val="both"/>
              <w:rPr>
                <w:ins w:id="404" w:author="Autor"/>
                <w:bCs/>
                <w:i/>
              </w:rPr>
            </w:pPr>
            <w:ins w:id="405" w:author="Autor">
              <w:r>
                <w:rPr>
                  <w:bCs/>
                  <w:i/>
                </w:rPr>
                <w:t xml:space="preserve">ponuky viacerých uchádzačov obsahovali v rámci podmienok účasti technickej alebo odbornej </w:t>
              </w:r>
              <w:r>
                <w:rPr>
                  <w:bCs/>
                  <w:i/>
                </w:rPr>
                <w:lastRenderedPageBreak/>
                <w:t>spôsobilosti údaje o vzdelaní a odbornej praxi tých istých expertov, aj napriek skutočnosti, že trh ponúka relatívne široké portfólio expertov tohto typu</w:t>
              </w:r>
            </w:ins>
          </w:p>
          <w:p w14:paraId="4332D1CB" w14:textId="190DF1AA" w:rsidR="00544534" w:rsidRPr="00544534" w:rsidRDefault="00544534">
            <w:pPr>
              <w:keepNext/>
              <w:keepLines/>
              <w:numPr>
                <w:ilvl w:val="0"/>
                <w:numId w:val="24"/>
              </w:numPr>
              <w:spacing w:before="120" w:after="120"/>
              <w:ind w:left="17" w:firstLine="0"/>
              <w:jc w:val="both"/>
              <w:rPr>
                <w:ins w:id="406" w:author="Autor"/>
                <w:bCs/>
                <w:i/>
                <w:rPrChange w:id="407" w:author="Autor">
                  <w:rPr>
                    <w:ins w:id="408" w:author="Autor"/>
                  </w:rPr>
                </w:rPrChange>
              </w:rPr>
              <w:pPrChange w:id="409" w:author="Autor">
                <w:pPr>
                  <w:pStyle w:val="Odsekzoznamu"/>
                  <w:numPr>
                    <w:numId w:val="24"/>
                  </w:numPr>
                  <w:ind w:hanging="360"/>
                </w:pPr>
              </w:pPrChange>
            </w:pPr>
            <w:ins w:id="410" w:author="Autor">
              <w:r w:rsidRPr="00544534">
                <w:rPr>
                  <w:bCs/>
                  <w:i/>
                  <w:rPrChange w:id="411" w:author="Autor">
                    <w:rPr/>
                  </w:rPrChange>
                </w:rPr>
                <w:t>uchádzači predložili rovnaký opis predmetu zákazky, ktorý nie je voľne dostupný</w:t>
              </w:r>
              <w:r>
                <w:rPr>
                  <w:bCs/>
                  <w:i/>
                </w:rPr>
                <w:t>.</w:t>
              </w:r>
            </w:ins>
          </w:p>
          <w:p w14:paraId="733D18EE" w14:textId="13EA51AC" w:rsidR="004E1552" w:rsidDel="00544534" w:rsidRDefault="004E1552">
            <w:pPr>
              <w:keepNext/>
              <w:keepLines/>
              <w:spacing w:before="120" w:after="120"/>
              <w:ind w:left="17"/>
              <w:jc w:val="both"/>
              <w:rPr>
                <w:ins w:id="412" w:author="Autor"/>
                <w:del w:id="413" w:author="Autor"/>
                <w:bCs/>
                <w:i/>
              </w:rPr>
              <w:pPrChange w:id="414" w:author="Autor">
                <w:pPr>
                  <w:keepNext/>
                  <w:keepLines/>
                  <w:numPr>
                    <w:numId w:val="24"/>
                  </w:numPr>
                  <w:spacing w:before="120" w:after="120"/>
                  <w:ind w:left="17" w:hanging="360"/>
                  <w:jc w:val="both"/>
                </w:pPr>
              </w:pPrChange>
            </w:pPr>
            <w:ins w:id="415" w:author="Autor">
              <w:del w:id="416" w:author="Autor">
                <w:r w:rsidDel="00544534">
                  <w:rPr>
                    <w:bCs/>
                    <w:i/>
                  </w:rPr>
                  <w:delText>.</w:delText>
                </w:r>
              </w:del>
            </w:ins>
          </w:p>
          <w:p w14:paraId="20C81CD9" w14:textId="40F8B44D" w:rsidR="008643C2" w:rsidRPr="00255BE3" w:rsidRDefault="008643C2">
            <w:pPr>
              <w:keepNext/>
              <w:keepLines/>
              <w:spacing w:before="120" w:after="120"/>
              <w:ind w:left="17"/>
              <w:jc w:val="both"/>
              <w:rPr>
                <w:bCs/>
                <w:i/>
              </w:rPr>
              <w:pPrChange w:id="417" w:author="Autor">
                <w:pPr>
                  <w:keepNext/>
                  <w:keepLines/>
                  <w:numPr>
                    <w:numId w:val="24"/>
                  </w:numPr>
                  <w:spacing w:before="120" w:after="120"/>
                  <w:ind w:left="17" w:hanging="360"/>
                  <w:jc w:val="both"/>
                </w:pPr>
              </w:pPrChange>
            </w:pPr>
            <w:del w:id="418" w:author="Autor">
              <w:r w:rsidRPr="00255BE3" w:rsidDel="004E1552">
                <w:rPr>
                  <w:bCs/>
                  <w:i/>
                </w:rPr>
                <w:delText>.</w:delText>
              </w:r>
            </w:del>
          </w:p>
        </w:tc>
      </w:tr>
    </w:tbl>
    <w:p w14:paraId="66C085C2" w14:textId="534D2126" w:rsidR="00BA6E18" w:rsidRDefault="00BA6E18" w:rsidP="00BA6E18">
      <w:pPr>
        <w:pStyle w:val="MPCKO1"/>
        <w:numPr>
          <w:ilvl w:val="0"/>
          <w:numId w:val="1"/>
        </w:numPr>
        <w:rPr>
          <w:sz w:val="32"/>
          <w:szCs w:val="32"/>
        </w:rPr>
      </w:pPr>
      <w:bookmarkStart w:id="419" w:name="_Toc38880624"/>
      <w:r>
        <w:rPr>
          <w:sz w:val="32"/>
          <w:szCs w:val="32"/>
        </w:rPr>
        <w:lastRenderedPageBreak/>
        <w:t>Vylúčenie uchádzača za dôvodné podozrenie, že uchádzač aleb</w:t>
      </w:r>
      <w:r w:rsidR="00383B82">
        <w:rPr>
          <w:sz w:val="32"/>
          <w:szCs w:val="32"/>
        </w:rPr>
        <w:t>o záujemca uzavrel dohodu narušu</w:t>
      </w:r>
      <w:r>
        <w:rPr>
          <w:sz w:val="32"/>
          <w:szCs w:val="32"/>
        </w:rPr>
        <w:t>júcu hospodársku súťaž</w:t>
      </w:r>
      <w:bookmarkEnd w:id="419"/>
    </w:p>
    <w:p w14:paraId="02D84DBB" w14:textId="447A1F8A" w:rsidR="00BA6E18" w:rsidRDefault="00BA6E18" w:rsidP="007E189B">
      <w:pPr>
        <w:pStyle w:val="Odsekzoznamu"/>
        <w:numPr>
          <w:ilvl w:val="0"/>
          <w:numId w:val="36"/>
        </w:numPr>
        <w:jc w:val="both"/>
      </w:pPr>
      <w:r>
        <w:t>Ustanovenie § 40 ods. 6 písm. g) ZVO</w:t>
      </w:r>
      <w:r w:rsidR="007E189B">
        <w:t xml:space="preserve"> </w:t>
      </w:r>
      <w:r>
        <w:t>upravuje povinnosť verejného obstarávateľa a obstarávateľa (prijímateľa/žiadateľa) vylúčiť z verejného obstarávania uchádzača alebo záujemcu, ak na základe dôveryhodných informácií má dôvodné podozrenie, že uchádzač alebo záujemca uzavrel v danom verejnom obstarávaní s iným hospodárskym subjektom dohodu narúšajúcu hospodársku súťaž, ak sa táto podmienka uvedie v oznámení o vyhlásení verejného obstarávania alebo v oznámení použitom ako výzva na súťaž.</w:t>
      </w:r>
    </w:p>
    <w:p w14:paraId="3F2AA1C7" w14:textId="77777777" w:rsidR="00BA6E18" w:rsidRDefault="00BA6E18" w:rsidP="00BA6E18">
      <w:pPr>
        <w:pStyle w:val="Odsekzoznamu"/>
        <w:ind w:left="360"/>
        <w:jc w:val="both"/>
      </w:pPr>
    </w:p>
    <w:p w14:paraId="618D1487" w14:textId="77777777" w:rsidR="00BA6E18" w:rsidRDefault="00BA6E18" w:rsidP="00BA6E18">
      <w:pPr>
        <w:pStyle w:val="Odsekzoznamu"/>
        <w:numPr>
          <w:ilvl w:val="0"/>
          <w:numId w:val="36"/>
        </w:numPr>
        <w:jc w:val="both"/>
      </w:pPr>
      <w:r>
        <w:t>Možnosť vylúčiť uchádzača alebo záujemcu z postupu zadávania zákazky v zmysle ods. 1 neplatí automaticky, nevyhnutnou podmienkou je uviesť toto pravidlo v oznámení o vyhlásení verejného obstarávania alebo jeho ekvivalente.</w:t>
      </w:r>
    </w:p>
    <w:p w14:paraId="7C596996" w14:textId="77777777" w:rsidR="00BA6E18" w:rsidRDefault="00BA6E18" w:rsidP="00BA6E18">
      <w:pPr>
        <w:pStyle w:val="Odsekzoznamu"/>
      </w:pPr>
    </w:p>
    <w:p w14:paraId="0D34AAF0" w14:textId="0F75807F" w:rsidR="00BA6E18" w:rsidRPr="007F1CF4" w:rsidRDefault="00BA6E18" w:rsidP="00BA6E18">
      <w:pPr>
        <w:pStyle w:val="Odsekzoznamu"/>
        <w:numPr>
          <w:ilvl w:val="0"/>
          <w:numId w:val="36"/>
        </w:numPr>
        <w:jc w:val="both"/>
      </w:pPr>
      <w:r w:rsidRPr="007F1CF4">
        <w:t>Pre účely finančnej kontroly verejného obstarávania je na zvážení príslušného RO, či                vo svojej riadiacej dokumentácii určí záväzné, odporúčacie, príp. neurčí pravidlo, v zmysle ktorého by si prijímatelia mali v oznámení o vyhlásení verejného obstarávania alebo jeho ekvivalente vyhradiť právo vylúčiť uchádzača alebo záujemcu z verejného obstarávania, ak existuje dôvodné podozrenie, že uchádzač alebo záujemca uzavrel</w:t>
      </w:r>
      <w:ins w:id="420" w:author="Autor">
        <w:r w:rsidR="00A47691">
          <w:t xml:space="preserve"> </w:t>
        </w:r>
      </w:ins>
      <w:del w:id="421" w:author="Autor">
        <w:r w:rsidRPr="007F1CF4" w:rsidDel="00A47691">
          <w:delText xml:space="preserve">                       </w:delText>
        </w:r>
      </w:del>
      <w:r w:rsidRPr="007F1CF4">
        <w:t>v danom verejnom obstarávaní s iným hospodárskym subjektom dohodu narúšajúcu hospodársku súťaž.</w:t>
      </w:r>
    </w:p>
    <w:p w14:paraId="7B7E54EB" w14:textId="77777777" w:rsidR="006A22A0" w:rsidRDefault="006A22A0" w:rsidP="00DA2A75">
      <w:pPr>
        <w:pStyle w:val="Odsekzoznamu"/>
      </w:pPr>
    </w:p>
    <w:p w14:paraId="23EDF936" w14:textId="46B6FA99" w:rsidR="006A22A0" w:rsidRPr="005A2F71" w:rsidRDefault="001F617B" w:rsidP="00ED48CB">
      <w:pPr>
        <w:pStyle w:val="Odsekzoznamu"/>
        <w:numPr>
          <w:ilvl w:val="0"/>
          <w:numId w:val="36"/>
        </w:numPr>
        <w:jc w:val="both"/>
      </w:pPr>
      <w:r>
        <w:t>Kapitola 5 a 6 tohto</w:t>
      </w:r>
      <w:r w:rsidR="006A22A0">
        <w:t xml:space="preserve"> </w:t>
      </w:r>
      <w:r w:rsidR="00ED48CB">
        <w:t>m</w:t>
      </w:r>
      <w:r w:rsidR="006A22A0">
        <w:t xml:space="preserve">etodického pokynu je okrem iného venovaná postupu RO </w:t>
      </w:r>
      <w:r w:rsidR="00ED48CB">
        <w:t xml:space="preserve">pri zistení možného porušenia pravidiel ochrany hospodárskej súťaže alebo jej narušenia v rámci kontroly verejného obstarávania. Úrad vykonáva svoje právomoci v rámci rozsahu pôsobnosti stanovenej zákonom o ochrane hospodárskej súťaže, a preto nie je možné aplikáciu ustanovení ZVO akokoľvek spájať a odvodzovať od stanovísk, priebežných informácií a rozhodnutí úradu. Úrad nie je </w:t>
      </w:r>
      <w:r w:rsidR="000E5A24" w:rsidRPr="007F1CF4">
        <w:t xml:space="preserve">zodpovedný za uplatnenie postupu podľa </w:t>
      </w:r>
      <w:r w:rsidR="000E5A24" w:rsidRPr="00ED48CB">
        <w:rPr>
          <w:color w:val="000000"/>
        </w:rPr>
        <w:t>ustanovenia</w:t>
      </w:r>
      <w:r>
        <w:rPr>
          <w:color w:val="000000"/>
        </w:rPr>
        <w:t xml:space="preserve"> </w:t>
      </w:r>
      <w:r w:rsidR="000E5A24" w:rsidRPr="00ED48CB">
        <w:rPr>
          <w:color w:val="000000"/>
        </w:rPr>
        <w:t>§ 40 ods. 6 písm. g) ZVO, ktorý je upravený v</w:t>
      </w:r>
      <w:r w:rsidR="00ED48CB" w:rsidRPr="00ED48CB">
        <w:rPr>
          <w:color w:val="000000"/>
        </w:rPr>
        <w:t xml:space="preserve"> kapitole </w:t>
      </w:r>
      <w:r>
        <w:rPr>
          <w:color w:val="000000"/>
        </w:rPr>
        <w:t xml:space="preserve">5 a </w:t>
      </w:r>
      <w:r w:rsidR="00ED48CB" w:rsidRPr="00ED48CB">
        <w:rPr>
          <w:color w:val="000000"/>
        </w:rPr>
        <w:t>6 tohto metodického pokynu.</w:t>
      </w:r>
      <w:r w:rsidR="000E5A24" w:rsidRPr="00ED48CB">
        <w:rPr>
          <w:color w:val="000000"/>
        </w:rPr>
        <w:t xml:space="preserve"> </w:t>
      </w:r>
    </w:p>
    <w:p w14:paraId="21489223" w14:textId="77777777" w:rsidR="00D23701" w:rsidRPr="00255BE3" w:rsidRDefault="00D23701" w:rsidP="00F8637B">
      <w:pPr>
        <w:jc w:val="both"/>
        <w:rPr>
          <w:color w:val="000000"/>
        </w:rPr>
      </w:pPr>
    </w:p>
    <w:p w14:paraId="781B14EA" w14:textId="78996ECF" w:rsidR="00D23701" w:rsidRPr="00177F1F" w:rsidRDefault="000A4D9B" w:rsidP="00D23701">
      <w:pPr>
        <w:pStyle w:val="MPCKO1"/>
        <w:numPr>
          <w:ilvl w:val="0"/>
          <w:numId w:val="1"/>
        </w:numPr>
        <w:ind w:left="142" w:hanging="426"/>
        <w:rPr>
          <w:sz w:val="32"/>
          <w:szCs w:val="32"/>
        </w:rPr>
      </w:pPr>
      <w:bookmarkStart w:id="422" w:name="_Toc38880625"/>
      <w:r>
        <w:rPr>
          <w:sz w:val="32"/>
          <w:szCs w:val="32"/>
        </w:rPr>
        <w:t>Zistenia</w:t>
      </w:r>
      <w:r w:rsidR="00223C55">
        <w:rPr>
          <w:sz w:val="32"/>
          <w:szCs w:val="32"/>
        </w:rPr>
        <w:t xml:space="preserve"> </w:t>
      </w:r>
      <w:r w:rsidR="00EF7BC4">
        <w:rPr>
          <w:sz w:val="32"/>
          <w:szCs w:val="32"/>
        </w:rPr>
        <w:t>možného porušenia</w:t>
      </w:r>
      <w:r w:rsidR="00223C55">
        <w:rPr>
          <w:sz w:val="32"/>
          <w:szCs w:val="32"/>
        </w:rPr>
        <w:t xml:space="preserve"> pravidiel ochrany hospodárskej súťaže v jednotlivých fázach</w:t>
      </w:r>
      <w:r w:rsidR="00D23701" w:rsidRPr="00177F1F">
        <w:rPr>
          <w:sz w:val="32"/>
          <w:szCs w:val="32"/>
        </w:rPr>
        <w:t xml:space="preserve"> kontroly verejného obstarávania</w:t>
      </w:r>
      <w:bookmarkEnd w:id="422"/>
    </w:p>
    <w:p w14:paraId="41FE4ACC" w14:textId="77777777" w:rsidR="00255BE3" w:rsidRDefault="00255BE3" w:rsidP="00F8637B">
      <w:pPr>
        <w:jc w:val="both"/>
        <w:rPr>
          <w:color w:val="000000"/>
        </w:rPr>
      </w:pPr>
    </w:p>
    <w:p w14:paraId="53883C44" w14:textId="20C221F6" w:rsidR="00F8637B" w:rsidRPr="00D23701" w:rsidRDefault="00BA6E18" w:rsidP="00255BE3">
      <w:pPr>
        <w:ind w:hanging="284"/>
        <w:jc w:val="both"/>
        <w:rPr>
          <w:b/>
          <w:color w:val="365F91" w:themeColor="accent1" w:themeShade="BF"/>
        </w:rPr>
      </w:pPr>
      <w:r>
        <w:rPr>
          <w:b/>
          <w:color w:val="365F91" w:themeColor="accent1" w:themeShade="BF"/>
        </w:rPr>
        <w:t>6</w:t>
      </w:r>
      <w:r w:rsidR="00255BE3" w:rsidRPr="00D23701">
        <w:rPr>
          <w:b/>
          <w:color w:val="365F91" w:themeColor="accent1" w:themeShade="BF"/>
        </w:rPr>
        <w:t xml:space="preserve">.1 </w:t>
      </w:r>
      <w:r w:rsidR="005F33E7">
        <w:rPr>
          <w:b/>
          <w:color w:val="365F91" w:themeColor="accent1" w:themeShade="BF"/>
        </w:rPr>
        <w:t>Druhá ex-</w:t>
      </w:r>
      <w:r w:rsidR="00F8637B" w:rsidRPr="00D23701">
        <w:rPr>
          <w:b/>
          <w:color w:val="365F91" w:themeColor="accent1" w:themeShade="BF"/>
        </w:rPr>
        <w:t>ante kontrola</w:t>
      </w:r>
    </w:p>
    <w:p w14:paraId="2C7CD379" w14:textId="77777777" w:rsidR="00E1107B" w:rsidRPr="00255BE3" w:rsidRDefault="00E1107B" w:rsidP="00B1448B">
      <w:pPr>
        <w:ind w:left="142" w:hanging="284"/>
        <w:jc w:val="both"/>
        <w:rPr>
          <w:b/>
          <w:color w:val="000000"/>
          <w:u w:val="single"/>
        </w:rPr>
      </w:pPr>
    </w:p>
    <w:p w14:paraId="4BC98978" w14:textId="36AD9BEC" w:rsidR="00F8637B" w:rsidRPr="00255BE3" w:rsidRDefault="00F8637B" w:rsidP="00B1448B">
      <w:pPr>
        <w:pStyle w:val="Odsekzoznamu"/>
        <w:numPr>
          <w:ilvl w:val="0"/>
          <w:numId w:val="27"/>
        </w:numPr>
        <w:ind w:left="142" w:hanging="284"/>
        <w:jc w:val="both"/>
        <w:rPr>
          <w:color w:val="000000"/>
        </w:rPr>
      </w:pPr>
      <w:r w:rsidRPr="00255BE3">
        <w:rPr>
          <w:color w:val="000000"/>
        </w:rPr>
        <w:lastRenderedPageBreak/>
        <w:t xml:space="preserve">Vzhľadom na prípadnú dĺžku a lehoty konania na </w:t>
      </w:r>
      <w:r w:rsidR="00223C55">
        <w:rPr>
          <w:color w:val="000000"/>
        </w:rPr>
        <w:t>ú</w:t>
      </w:r>
      <w:r w:rsidRPr="00255BE3">
        <w:rPr>
          <w:color w:val="000000"/>
        </w:rPr>
        <w:t>rade, čo môže mať negatívny dopad na implementáciu projektu</w:t>
      </w:r>
      <w:r w:rsidR="006B5733">
        <w:rPr>
          <w:color w:val="000000"/>
        </w:rPr>
        <w:t xml:space="preserve">, sa </w:t>
      </w:r>
      <w:r w:rsidR="006B5733" w:rsidRPr="006B5733">
        <w:rPr>
          <w:b/>
          <w:color w:val="000000"/>
        </w:rPr>
        <w:t xml:space="preserve">odporúča </w:t>
      </w:r>
      <w:r w:rsidR="005F33E7">
        <w:rPr>
          <w:b/>
          <w:color w:val="000000"/>
        </w:rPr>
        <w:t xml:space="preserve">využiť </w:t>
      </w:r>
      <w:r w:rsidRPr="006B5733">
        <w:rPr>
          <w:b/>
          <w:color w:val="000000"/>
        </w:rPr>
        <w:t>v </w:t>
      </w:r>
      <w:r w:rsidRPr="00255BE3">
        <w:rPr>
          <w:b/>
          <w:color w:val="000000"/>
        </w:rPr>
        <w:t>prvom rade inštitút konzultácie</w:t>
      </w:r>
      <w:r w:rsidRPr="00255BE3">
        <w:rPr>
          <w:color w:val="000000"/>
        </w:rPr>
        <w:t xml:space="preserve"> s </w:t>
      </w:r>
      <w:r w:rsidR="00223C55">
        <w:rPr>
          <w:color w:val="000000"/>
        </w:rPr>
        <w:t>ú</w:t>
      </w:r>
      <w:r w:rsidRPr="00255BE3">
        <w:rPr>
          <w:color w:val="000000"/>
        </w:rPr>
        <w:t>radom a až následne, na základe výsledku konzultácie,  sa rozhodnúť</w:t>
      </w:r>
      <w:r w:rsidR="00216F52">
        <w:rPr>
          <w:color w:val="000000"/>
        </w:rPr>
        <w:t xml:space="preserve"> o prípadnom podaní podnetu na ú</w:t>
      </w:r>
      <w:r w:rsidRPr="00255BE3">
        <w:rPr>
          <w:color w:val="000000"/>
        </w:rPr>
        <w:t>rad.</w:t>
      </w:r>
      <w:r w:rsidR="00F54D8C">
        <w:rPr>
          <w:color w:val="000000"/>
        </w:rPr>
        <w:t xml:space="preserve"> RO nie je povinný využiť spoluprácu s úradom v prípade, ak je záverom finančnej kontroly nepripustenie výdavkov z verejného obstarávania </w:t>
      </w:r>
      <w:r w:rsidR="008B2AC5">
        <w:rPr>
          <w:color w:val="000000"/>
        </w:rPr>
        <w:t xml:space="preserve">do financovania </w:t>
      </w:r>
      <w:r w:rsidR="00F54D8C">
        <w:rPr>
          <w:color w:val="000000"/>
        </w:rPr>
        <w:t xml:space="preserve">v plnom rozsahu na základe iných skutočností (závažné porušenia s vplyvom na výsledok verejného obstarávania alebo závažné zistenia z posúdenia vecného súladu s projektom), ako tých, ktoré </w:t>
      </w:r>
      <w:r w:rsidR="008B2AC5">
        <w:rPr>
          <w:color w:val="000000"/>
        </w:rPr>
        <w:t>sú dôvodom na iniciovanie spolupráce s úradom. Je však povinnosťou RO v súlade s ods. 5 zaslať po vydaní správy z kontroly podnet úradu, ak</w:t>
      </w:r>
      <w:r w:rsidR="00F54D8C">
        <w:rPr>
          <w:color w:val="000000"/>
        </w:rPr>
        <w:t xml:space="preserve"> </w:t>
      </w:r>
      <w:r w:rsidR="008B2AC5">
        <w:rPr>
          <w:color w:val="000000"/>
        </w:rPr>
        <w:t xml:space="preserve">RO </w:t>
      </w:r>
      <w:r w:rsidR="008B2AC5" w:rsidRPr="00AF6FDE">
        <w:rPr>
          <w:color w:val="000000"/>
        </w:rPr>
        <w:t>identifikoval rizikové indikátory nasvedčujúce porušeniu pravidiel ochrany hospodárskej súťaže</w:t>
      </w:r>
      <w:r w:rsidR="008B2AC5">
        <w:rPr>
          <w:color w:val="000000"/>
        </w:rPr>
        <w:t>.</w:t>
      </w:r>
    </w:p>
    <w:p w14:paraId="0DABA97F" w14:textId="77777777" w:rsidR="00DE0D7F" w:rsidRPr="00255BE3" w:rsidRDefault="00DE0D7F" w:rsidP="00B1448B">
      <w:pPr>
        <w:pStyle w:val="Odsekzoznamu"/>
        <w:ind w:left="142" w:hanging="284"/>
        <w:jc w:val="both"/>
        <w:rPr>
          <w:color w:val="000000"/>
        </w:rPr>
      </w:pPr>
    </w:p>
    <w:p w14:paraId="0D922C01" w14:textId="6991EE04" w:rsidR="00DE0D7F" w:rsidRPr="00255BE3" w:rsidRDefault="00F8637B" w:rsidP="00B1448B">
      <w:pPr>
        <w:pStyle w:val="Odsekzoznamu"/>
        <w:numPr>
          <w:ilvl w:val="0"/>
          <w:numId w:val="27"/>
        </w:numPr>
        <w:tabs>
          <w:tab w:val="left" w:pos="426"/>
        </w:tabs>
        <w:ind w:left="142" w:hanging="284"/>
        <w:jc w:val="both"/>
        <w:rPr>
          <w:color w:val="000000"/>
        </w:rPr>
      </w:pPr>
      <w:r w:rsidRPr="00255BE3">
        <w:rPr>
          <w:color w:val="000000"/>
        </w:rPr>
        <w:t xml:space="preserve">V prípade, ak </w:t>
      </w:r>
      <w:r w:rsidR="00223C55">
        <w:rPr>
          <w:color w:val="000000"/>
        </w:rPr>
        <w:t>ú</w:t>
      </w:r>
      <w:r w:rsidRPr="00255BE3">
        <w:rPr>
          <w:color w:val="000000"/>
        </w:rPr>
        <w:t>rad potvrdí opodstatnenosť indícií nasvedčujúcich porušeniu pravidiel hospodárskej súť</w:t>
      </w:r>
      <w:r w:rsidR="00216F52">
        <w:rPr>
          <w:color w:val="000000"/>
        </w:rPr>
        <w:t xml:space="preserve">aže, je RO </w:t>
      </w:r>
      <w:r w:rsidR="00071AB3">
        <w:rPr>
          <w:color w:val="000000"/>
        </w:rPr>
        <w:t xml:space="preserve">povinný bezodkladne </w:t>
      </w:r>
      <w:r w:rsidR="00216F52">
        <w:rPr>
          <w:color w:val="000000"/>
        </w:rPr>
        <w:t>zaslať na ú</w:t>
      </w:r>
      <w:r w:rsidRPr="00255BE3">
        <w:rPr>
          <w:color w:val="000000"/>
        </w:rPr>
        <w:t xml:space="preserve">rad podnet (pri rešpektovaní pravidla finančného limitu na zaslanie takéhoto podnetu) podľa článku I. ods. </w:t>
      </w:r>
      <w:r w:rsidR="004D5F98">
        <w:rPr>
          <w:color w:val="000000"/>
        </w:rPr>
        <w:t>5</w:t>
      </w:r>
      <w:r w:rsidRPr="00255BE3">
        <w:rPr>
          <w:color w:val="000000"/>
        </w:rPr>
        <w:t xml:space="preserve"> p</w:t>
      </w:r>
      <w:r w:rsidR="00216F52">
        <w:rPr>
          <w:color w:val="000000"/>
        </w:rPr>
        <w:t>ísm. a) Dohody (ak si medzitým ú</w:t>
      </w:r>
      <w:r w:rsidRPr="00255BE3">
        <w:rPr>
          <w:color w:val="000000"/>
        </w:rPr>
        <w:t xml:space="preserve">rad podnet neosvojil a nezačal konanie z vlastnej iniciatívy). </w:t>
      </w:r>
    </w:p>
    <w:p w14:paraId="3BAEE50D" w14:textId="77777777" w:rsidR="00DE0D7F" w:rsidRPr="00255BE3" w:rsidRDefault="00DE0D7F" w:rsidP="00B1448B">
      <w:pPr>
        <w:pStyle w:val="Odsekzoznamu"/>
        <w:tabs>
          <w:tab w:val="left" w:pos="426"/>
        </w:tabs>
        <w:ind w:left="142" w:hanging="284"/>
        <w:jc w:val="both"/>
        <w:rPr>
          <w:color w:val="000000"/>
        </w:rPr>
      </w:pPr>
    </w:p>
    <w:p w14:paraId="3F95F086" w14:textId="2E306496" w:rsidR="00DE0D7F" w:rsidRPr="00255BE3" w:rsidRDefault="00F8637B" w:rsidP="00B1448B">
      <w:pPr>
        <w:pStyle w:val="Odsekzoznamu"/>
        <w:numPr>
          <w:ilvl w:val="0"/>
          <w:numId w:val="27"/>
        </w:numPr>
        <w:tabs>
          <w:tab w:val="left" w:pos="426"/>
        </w:tabs>
        <w:ind w:left="142" w:hanging="284"/>
        <w:jc w:val="both"/>
        <w:rPr>
          <w:color w:val="000000"/>
        </w:rPr>
      </w:pPr>
      <w:r w:rsidRPr="00255BE3">
        <w:rPr>
          <w:color w:val="000000"/>
        </w:rPr>
        <w:t xml:space="preserve">Ak </w:t>
      </w:r>
      <w:r w:rsidR="00223C55">
        <w:rPr>
          <w:color w:val="000000"/>
        </w:rPr>
        <w:t>ú</w:t>
      </w:r>
      <w:r w:rsidRPr="00255BE3">
        <w:rPr>
          <w:color w:val="000000"/>
        </w:rPr>
        <w:t xml:space="preserve">rad v rámci konzultácií </w:t>
      </w:r>
      <w:r w:rsidR="00EF7BC4">
        <w:rPr>
          <w:color w:val="000000"/>
        </w:rPr>
        <w:t>uvedie, že indície nasvedčujú možnému</w:t>
      </w:r>
      <w:r w:rsidRPr="00255BE3">
        <w:rPr>
          <w:color w:val="000000"/>
        </w:rPr>
        <w:t xml:space="preserve"> porušeniu pravidiel hospodárskej súťaže</w:t>
      </w:r>
      <w:r w:rsidR="005F33E7">
        <w:rPr>
          <w:color w:val="000000"/>
        </w:rPr>
        <w:t>,</w:t>
      </w:r>
      <w:r w:rsidRPr="00255BE3">
        <w:rPr>
          <w:color w:val="000000"/>
        </w:rPr>
        <w:t xml:space="preserve"> alebo ak po využití inštitútu konzultácie má </w:t>
      </w:r>
      <w:r w:rsidR="005A2F71" w:rsidRPr="00255BE3">
        <w:rPr>
          <w:color w:val="000000"/>
        </w:rPr>
        <w:t xml:space="preserve">RO </w:t>
      </w:r>
      <w:r w:rsidRPr="00255BE3">
        <w:rPr>
          <w:color w:val="000000"/>
        </w:rPr>
        <w:t xml:space="preserve">ďalej vážne a odôvodnené pochybnosti, že uchádzač alebo záujemca uzavrel v danom verejnom obstarávaní s iným hospodárskym subjektom dohodu narúšajúcu hospodársku súťaž, </w:t>
      </w:r>
      <w:r w:rsidR="002E7B84">
        <w:rPr>
          <w:color w:val="000000"/>
        </w:rPr>
        <w:t xml:space="preserve">vyzve </w:t>
      </w:r>
      <w:r w:rsidR="005F33E7">
        <w:rPr>
          <w:color w:val="000000"/>
        </w:rPr>
        <w:t xml:space="preserve">RO </w:t>
      </w:r>
      <w:r w:rsidR="00216F52">
        <w:rPr>
          <w:color w:val="000000"/>
        </w:rPr>
        <w:t>p</w:t>
      </w:r>
      <w:r w:rsidRPr="00255BE3">
        <w:rPr>
          <w:color w:val="000000"/>
        </w:rPr>
        <w:t>rijímateľa na odstránenie zistených n</w:t>
      </w:r>
      <w:r w:rsidR="0012496C">
        <w:rPr>
          <w:color w:val="000000"/>
        </w:rPr>
        <w:t xml:space="preserve">edostatkov v zmysle </w:t>
      </w:r>
      <w:r w:rsidRPr="00255BE3">
        <w:rPr>
          <w:color w:val="000000"/>
        </w:rPr>
        <w:t>kapitol</w:t>
      </w:r>
      <w:r w:rsidR="0012496C">
        <w:rPr>
          <w:color w:val="000000"/>
        </w:rPr>
        <w:t>y 3.3.7.2.2.</w:t>
      </w:r>
      <w:r w:rsidRPr="00255BE3">
        <w:rPr>
          <w:color w:val="000000"/>
        </w:rPr>
        <w:t xml:space="preserve"> Systému riadenia EŠIF</w:t>
      </w:r>
      <w:r w:rsidR="0012496C">
        <w:rPr>
          <w:color w:val="000000"/>
        </w:rPr>
        <w:t xml:space="preserve"> (zistenia, ktoré je možné odstrániť inak ako zrušením súťaže)</w:t>
      </w:r>
      <w:r w:rsidRPr="00255BE3">
        <w:rPr>
          <w:color w:val="000000"/>
        </w:rPr>
        <w:t xml:space="preserve">, ak  </w:t>
      </w:r>
      <w:r w:rsidR="00216F52">
        <w:rPr>
          <w:color w:val="000000"/>
        </w:rPr>
        <w:t>p</w:t>
      </w:r>
      <w:r w:rsidRPr="006B5733">
        <w:rPr>
          <w:color w:val="000000"/>
        </w:rPr>
        <w:t xml:space="preserve">rijímateľ </w:t>
      </w:r>
      <w:r w:rsidR="0012496C">
        <w:rPr>
          <w:color w:val="000000"/>
        </w:rPr>
        <w:t xml:space="preserve">uviedol </w:t>
      </w:r>
      <w:r w:rsidRPr="00255BE3">
        <w:rPr>
          <w:color w:val="000000"/>
        </w:rPr>
        <w:t>v oznámení o vyhlásení verejného obsta</w:t>
      </w:r>
      <w:r w:rsidR="005A2F71">
        <w:rPr>
          <w:color w:val="000000"/>
        </w:rPr>
        <w:t xml:space="preserve">rávania </w:t>
      </w:r>
      <w:r w:rsidR="005F33E7">
        <w:rPr>
          <w:color w:val="000000"/>
        </w:rPr>
        <w:t xml:space="preserve">alebo jeho ekvivalente </w:t>
      </w:r>
      <w:r w:rsidR="0012496C">
        <w:rPr>
          <w:color w:val="000000"/>
        </w:rPr>
        <w:t>dôvod vylúčenia uchádzača/záujemcu podľa</w:t>
      </w:r>
      <w:r w:rsidR="005A2F71">
        <w:rPr>
          <w:color w:val="000000"/>
        </w:rPr>
        <w:t xml:space="preserve"> ustanovenia</w:t>
      </w:r>
      <w:r w:rsidRPr="00255BE3">
        <w:rPr>
          <w:color w:val="000000"/>
        </w:rPr>
        <w:t xml:space="preserve"> §</w:t>
      </w:r>
      <w:r w:rsidR="005A2F71">
        <w:rPr>
          <w:color w:val="000000"/>
        </w:rPr>
        <w:t xml:space="preserve"> 40 ods. 6 písm. g)</w:t>
      </w:r>
      <w:r w:rsidR="005F33E7">
        <w:rPr>
          <w:color w:val="000000"/>
        </w:rPr>
        <w:t xml:space="preserve"> ZVO</w:t>
      </w:r>
      <w:r w:rsidRPr="00255BE3">
        <w:rPr>
          <w:color w:val="000000"/>
        </w:rPr>
        <w:t>.</w:t>
      </w:r>
    </w:p>
    <w:p w14:paraId="7639257C" w14:textId="77777777" w:rsidR="00F8637B" w:rsidRPr="00255BE3" w:rsidRDefault="00F8637B" w:rsidP="00B1448B">
      <w:pPr>
        <w:tabs>
          <w:tab w:val="left" w:pos="426"/>
        </w:tabs>
        <w:ind w:left="142" w:hanging="284"/>
        <w:jc w:val="both"/>
        <w:rPr>
          <w:color w:val="000000"/>
        </w:rPr>
      </w:pPr>
      <w:r w:rsidRPr="00255BE3">
        <w:rPr>
          <w:color w:val="000000"/>
        </w:rPr>
        <w:t xml:space="preserve">  </w:t>
      </w:r>
    </w:p>
    <w:p w14:paraId="095FF9F7" w14:textId="35012782" w:rsidR="00DE0D7F" w:rsidRDefault="00F8637B" w:rsidP="00B1448B">
      <w:pPr>
        <w:pStyle w:val="Odsekzoznamu"/>
        <w:numPr>
          <w:ilvl w:val="0"/>
          <w:numId w:val="27"/>
        </w:numPr>
        <w:tabs>
          <w:tab w:val="left" w:pos="426"/>
        </w:tabs>
        <w:ind w:left="142" w:hanging="284"/>
        <w:jc w:val="both"/>
        <w:rPr>
          <w:color w:val="000000"/>
        </w:rPr>
      </w:pPr>
      <w:r w:rsidRPr="0012496C">
        <w:rPr>
          <w:color w:val="000000"/>
        </w:rPr>
        <w:t>V </w:t>
      </w:r>
      <w:r w:rsidR="0012496C" w:rsidRPr="0012496C">
        <w:rPr>
          <w:color w:val="000000"/>
        </w:rPr>
        <w:t xml:space="preserve">prípade, ak </w:t>
      </w:r>
      <w:r w:rsidR="00D240F9">
        <w:rPr>
          <w:color w:val="000000"/>
        </w:rPr>
        <w:t>p</w:t>
      </w:r>
      <w:r w:rsidR="0012496C" w:rsidRPr="0012496C">
        <w:rPr>
          <w:color w:val="000000"/>
        </w:rPr>
        <w:t>rijímateľ uviedol</w:t>
      </w:r>
      <w:r w:rsidRPr="0012496C">
        <w:rPr>
          <w:color w:val="000000"/>
        </w:rPr>
        <w:t xml:space="preserve"> v oznámení takúto možnosť, je na zvážení RO, či využije spoluprácu s </w:t>
      </w:r>
      <w:r w:rsidR="00223C55">
        <w:rPr>
          <w:color w:val="000000"/>
        </w:rPr>
        <w:t>ú</w:t>
      </w:r>
      <w:r w:rsidRPr="0012496C">
        <w:rPr>
          <w:color w:val="000000"/>
        </w:rPr>
        <w:t xml:space="preserve">radom alebo či sú indície o protisúťažnom konaní také </w:t>
      </w:r>
      <w:r w:rsidR="009D549B">
        <w:rPr>
          <w:color w:val="000000"/>
        </w:rPr>
        <w:t>závažné</w:t>
      </w:r>
      <w:r w:rsidRPr="0012496C">
        <w:rPr>
          <w:color w:val="000000"/>
        </w:rPr>
        <w:t xml:space="preserve">, že </w:t>
      </w:r>
      <w:r w:rsidR="004D5F98">
        <w:rPr>
          <w:color w:val="000000"/>
        </w:rPr>
        <w:t xml:space="preserve">RO </w:t>
      </w:r>
      <w:r w:rsidRPr="0012496C">
        <w:rPr>
          <w:color w:val="000000"/>
        </w:rPr>
        <w:t xml:space="preserve">vyzve priamo na </w:t>
      </w:r>
      <w:r w:rsidR="0012496C" w:rsidRPr="0012496C">
        <w:rPr>
          <w:color w:val="000000"/>
        </w:rPr>
        <w:t xml:space="preserve">uplatnenie </w:t>
      </w:r>
      <w:r w:rsidRPr="0012496C">
        <w:rPr>
          <w:color w:val="000000"/>
        </w:rPr>
        <w:t>§</w:t>
      </w:r>
      <w:r w:rsidR="0012496C" w:rsidRPr="0012496C">
        <w:rPr>
          <w:color w:val="000000"/>
        </w:rPr>
        <w:t xml:space="preserve"> </w:t>
      </w:r>
      <w:r w:rsidRPr="0012496C">
        <w:rPr>
          <w:color w:val="000000"/>
        </w:rPr>
        <w:t>40 ods. 6 písm. g) ZVO, t.j. bez predchádzajúcej spolupráce s</w:t>
      </w:r>
      <w:r w:rsidR="0012496C" w:rsidRPr="0012496C">
        <w:rPr>
          <w:color w:val="000000"/>
        </w:rPr>
        <w:t> </w:t>
      </w:r>
      <w:r w:rsidR="00223C55">
        <w:rPr>
          <w:color w:val="000000"/>
        </w:rPr>
        <w:t>ú</w:t>
      </w:r>
      <w:r w:rsidRPr="0012496C">
        <w:rPr>
          <w:color w:val="000000"/>
        </w:rPr>
        <w:t>radom</w:t>
      </w:r>
      <w:r w:rsidR="0012496C" w:rsidRPr="0012496C">
        <w:rPr>
          <w:color w:val="000000"/>
        </w:rPr>
        <w:t xml:space="preserve"> vyzve prijímateľa na vylúčenie uchádzača alebo záujemcu, voči ktorému je </w:t>
      </w:r>
      <w:r w:rsidR="0012496C">
        <w:t>dôvodné podozrenie, že uzavrel v danom verejnom obstarávaní s iným hospodárskym subjektom dohodu narúšajúcu hospodársku súťaž</w:t>
      </w:r>
      <w:r w:rsidRPr="0012496C">
        <w:rPr>
          <w:color w:val="000000"/>
        </w:rPr>
        <w:t xml:space="preserve">. </w:t>
      </w:r>
      <w:r w:rsidR="007E189B">
        <w:rPr>
          <w:color w:val="000000"/>
        </w:rPr>
        <w:t xml:space="preserve">Uplatnenie § 40 ods. 6 písm. g) ZVO nezbavuje RO povinnosti </w:t>
      </w:r>
      <w:r w:rsidR="008542E5">
        <w:rPr>
          <w:color w:val="000000"/>
        </w:rPr>
        <w:t>zaslať</w:t>
      </w:r>
      <w:r w:rsidR="007E189B">
        <w:rPr>
          <w:color w:val="000000"/>
        </w:rPr>
        <w:t xml:space="preserve"> podnet úradu.</w:t>
      </w:r>
    </w:p>
    <w:p w14:paraId="42052C35" w14:textId="77777777" w:rsidR="00DE0D7F" w:rsidRPr="00255BE3" w:rsidRDefault="00DE0D7F" w:rsidP="0012496C">
      <w:pPr>
        <w:tabs>
          <w:tab w:val="left" w:pos="426"/>
        </w:tabs>
        <w:jc w:val="both"/>
        <w:rPr>
          <w:color w:val="000000"/>
        </w:rPr>
      </w:pPr>
    </w:p>
    <w:p w14:paraId="10C33D33" w14:textId="12C61340" w:rsidR="008542E5" w:rsidRPr="00081C11" w:rsidRDefault="00F8637B" w:rsidP="008F5677">
      <w:pPr>
        <w:pStyle w:val="Odsekzoznamu"/>
        <w:numPr>
          <w:ilvl w:val="0"/>
          <w:numId w:val="27"/>
        </w:numPr>
        <w:tabs>
          <w:tab w:val="left" w:pos="426"/>
        </w:tabs>
        <w:ind w:left="142" w:hanging="284"/>
        <w:jc w:val="both"/>
        <w:rPr>
          <w:color w:val="000000"/>
        </w:rPr>
      </w:pPr>
      <w:r w:rsidRPr="008542E5">
        <w:rPr>
          <w:color w:val="000000"/>
        </w:rPr>
        <w:t xml:space="preserve">V prípade, ak </w:t>
      </w:r>
      <w:r w:rsidR="00D240F9" w:rsidRPr="008542E5">
        <w:rPr>
          <w:color w:val="000000"/>
        </w:rPr>
        <w:t>p</w:t>
      </w:r>
      <w:r w:rsidRPr="008542E5">
        <w:rPr>
          <w:color w:val="000000"/>
        </w:rPr>
        <w:t xml:space="preserve">rijímateľ </w:t>
      </w:r>
      <w:r w:rsidR="00184F9D" w:rsidRPr="008542E5">
        <w:rPr>
          <w:color w:val="000000"/>
        </w:rPr>
        <w:t>neuviedol</w:t>
      </w:r>
      <w:r w:rsidRPr="008542E5">
        <w:rPr>
          <w:color w:val="000000"/>
        </w:rPr>
        <w:t xml:space="preserve"> </w:t>
      </w:r>
      <w:r w:rsidR="008542E5" w:rsidRPr="008542E5">
        <w:rPr>
          <w:color w:val="000000"/>
        </w:rPr>
        <w:t xml:space="preserve">v oznámení </w:t>
      </w:r>
      <w:r w:rsidRPr="008542E5">
        <w:rPr>
          <w:color w:val="000000"/>
        </w:rPr>
        <w:t>o vyhlásení verejného obstarávania</w:t>
      </w:r>
      <w:r w:rsidR="0012496C" w:rsidRPr="008542E5">
        <w:rPr>
          <w:color w:val="000000"/>
        </w:rPr>
        <w:t xml:space="preserve"> alebo jeho ekvivalente </w:t>
      </w:r>
      <w:r w:rsidR="00184F9D" w:rsidRPr="00FA093F">
        <w:rPr>
          <w:color w:val="000000"/>
        </w:rPr>
        <w:t xml:space="preserve">postup podľa § 40 ods. 6 písm. g) ZVO </w:t>
      </w:r>
      <w:r w:rsidRPr="00FA093F">
        <w:rPr>
          <w:color w:val="000000"/>
        </w:rPr>
        <w:t>a ak RO identifikuje skutočnosti nasvedčujúce, že uchádzač alebo záujemca uzavrel v danom verejnom obstarávaní s iným hospodárskym subjektom dohodu narúšajúcu hospodársku súťaž, postupuje RO  obdobne a to tak</w:t>
      </w:r>
      <w:r w:rsidR="00DB492B" w:rsidRPr="00AF6FDE">
        <w:rPr>
          <w:color w:val="000000"/>
        </w:rPr>
        <w:t>, že vyhodnotí závažnosť informácií</w:t>
      </w:r>
      <w:r w:rsidRPr="00AF6FDE">
        <w:rPr>
          <w:color w:val="000000"/>
        </w:rPr>
        <w:t xml:space="preserve"> </w:t>
      </w:r>
      <w:r w:rsidR="00184F9D" w:rsidRPr="00AF6FDE">
        <w:rPr>
          <w:color w:val="000000"/>
        </w:rPr>
        <w:t xml:space="preserve">(rizikových indikátorov) </w:t>
      </w:r>
      <w:r w:rsidRPr="00AF6FDE">
        <w:rPr>
          <w:color w:val="000000"/>
        </w:rPr>
        <w:t xml:space="preserve">nasvedčujúcich porušeniu pravidiel hospodárskej súťaže a rozhodne sa o ďalšom postupe </w:t>
      </w:r>
      <w:r w:rsidR="00DE0D7F" w:rsidRPr="00AF6FDE">
        <w:rPr>
          <w:color w:val="000000"/>
        </w:rPr>
        <w:t xml:space="preserve">(1.) </w:t>
      </w:r>
      <w:r w:rsidR="00216F52" w:rsidRPr="00AF6FDE">
        <w:rPr>
          <w:color w:val="000000"/>
        </w:rPr>
        <w:t>vo vzťahu k ú</w:t>
      </w:r>
      <w:r w:rsidRPr="00AF6FDE">
        <w:rPr>
          <w:color w:val="000000"/>
        </w:rPr>
        <w:t xml:space="preserve">radu alebo </w:t>
      </w:r>
      <w:r w:rsidR="00DE0D7F" w:rsidRPr="00AF6FDE">
        <w:rPr>
          <w:color w:val="000000"/>
        </w:rPr>
        <w:t xml:space="preserve">(2.) </w:t>
      </w:r>
      <w:r w:rsidRPr="00AF6FDE">
        <w:rPr>
          <w:color w:val="000000"/>
        </w:rPr>
        <w:t>v Návrhu správy</w:t>
      </w:r>
      <w:r w:rsidR="00184F9D" w:rsidRPr="00AF6FDE">
        <w:rPr>
          <w:color w:val="000000"/>
        </w:rPr>
        <w:t xml:space="preserve"> z kontroly</w:t>
      </w:r>
      <w:r w:rsidRPr="00AF6FDE">
        <w:rPr>
          <w:color w:val="000000"/>
        </w:rPr>
        <w:t>/Správe</w:t>
      </w:r>
      <w:r w:rsidR="00184F9D" w:rsidRPr="00AF6FDE">
        <w:rPr>
          <w:color w:val="000000"/>
        </w:rPr>
        <w:t xml:space="preserve"> z kontroly</w:t>
      </w:r>
      <w:r w:rsidR="00216F52" w:rsidRPr="00AF6FDE">
        <w:rPr>
          <w:color w:val="000000"/>
        </w:rPr>
        <w:t xml:space="preserve"> oznámi p</w:t>
      </w:r>
      <w:r w:rsidRPr="00AF6FDE">
        <w:rPr>
          <w:color w:val="000000"/>
        </w:rPr>
        <w:t>rijímateľovi, že výdavky z predmetnej súťaže</w:t>
      </w:r>
      <w:r w:rsidR="00184F9D" w:rsidRPr="00AF6FDE">
        <w:rPr>
          <w:color w:val="000000"/>
        </w:rPr>
        <w:t xml:space="preserve"> nebudú pripustené do financovania</w:t>
      </w:r>
      <w:r w:rsidRPr="00AF6FDE">
        <w:rPr>
          <w:color w:val="000000"/>
        </w:rPr>
        <w:t>, ak identifikoval iné porušenia s vplyvo</w:t>
      </w:r>
      <w:r w:rsidR="00DE0D7F" w:rsidRPr="00AF6FDE">
        <w:rPr>
          <w:color w:val="000000"/>
        </w:rPr>
        <w:t>m/možným vplyvom na výsledok VO - v</w:t>
      </w:r>
      <w:r w:rsidRPr="00AF6FDE">
        <w:rPr>
          <w:color w:val="000000"/>
        </w:rPr>
        <w:t> takomto prípade v Návrhu správy</w:t>
      </w:r>
      <w:r w:rsidR="00184F9D" w:rsidRPr="00AF6FDE">
        <w:rPr>
          <w:color w:val="000000"/>
        </w:rPr>
        <w:t xml:space="preserve"> z kontroly</w:t>
      </w:r>
      <w:r w:rsidRPr="00AF6FDE">
        <w:rPr>
          <w:color w:val="000000"/>
        </w:rPr>
        <w:t>/Správe</w:t>
      </w:r>
      <w:r w:rsidR="00184F9D" w:rsidRPr="00AF6FDE">
        <w:rPr>
          <w:color w:val="000000"/>
        </w:rPr>
        <w:t xml:space="preserve"> z kontroly</w:t>
      </w:r>
      <w:r w:rsidRPr="00AF6FDE">
        <w:rPr>
          <w:color w:val="000000"/>
        </w:rPr>
        <w:t xml:space="preserve"> uvedie len tieto iné porušenia s vplyvom/možným vplyvom na výsledok VO. </w:t>
      </w:r>
      <w:r w:rsidR="008542E5" w:rsidRPr="00AF6FDE">
        <w:rPr>
          <w:color w:val="000000"/>
        </w:rPr>
        <w:t xml:space="preserve">V prípade, že RO nepripustí výdavky do financovania na základe porušení ZVO, ktoré mali alebo mohli mať vplyv na výsledok VO, ale zároveň identifikoval rizikové indikátory nasvedčujúce porušeniu pravidiel ochrany hospodárskej súťaže, je povinnosťou RO </w:t>
      </w:r>
      <w:r w:rsidR="008B2AC5">
        <w:rPr>
          <w:color w:val="000000"/>
        </w:rPr>
        <w:t xml:space="preserve">po vydaní správy z kontroly </w:t>
      </w:r>
      <w:r w:rsidR="008542E5" w:rsidRPr="00AF6FDE">
        <w:rPr>
          <w:color w:val="000000"/>
        </w:rPr>
        <w:t xml:space="preserve">zaslať podnet úradu. </w:t>
      </w:r>
      <w:r w:rsidR="00D240F9" w:rsidRPr="008F5677">
        <w:rPr>
          <w:color w:val="000000"/>
        </w:rPr>
        <w:t xml:space="preserve">Na uvedený režim (postup po vydaní Správy z kontroly) sa už ustanovenia Dohody o spolupráci a tohto metodického pokynu nevzťahujú.  </w:t>
      </w:r>
    </w:p>
    <w:p w14:paraId="652EC486" w14:textId="77777777" w:rsidR="00D06AF4" w:rsidRPr="008542E5" w:rsidRDefault="00D06AF4" w:rsidP="008542E5">
      <w:pPr>
        <w:pStyle w:val="Odsekzoznamu"/>
        <w:tabs>
          <w:tab w:val="left" w:pos="426"/>
        </w:tabs>
        <w:ind w:left="142"/>
        <w:jc w:val="both"/>
        <w:rPr>
          <w:color w:val="000000"/>
        </w:rPr>
      </w:pPr>
    </w:p>
    <w:p w14:paraId="0AA6E807" w14:textId="26C50DE9" w:rsidR="002E7B84" w:rsidRDefault="00EF7BC4" w:rsidP="00DA2A75">
      <w:pPr>
        <w:pStyle w:val="Odsekzoznamu"/>
        <w:numPr>
          <w:ilvl w:val="0"/>
          <w:numId w:val="27"/>
        </w:numPr>
        <w:tabs>
          <w:tab w:val="left" w:pos="426"/>
        </w:tabs>
        <w:ind w:left="142" w:hanging="284"/>
        <w:jc w:val="both"/>
      </w:pPr>
      <w:r w:rsidRPr="00EF7BC4">
        <w:t>Ak úrad v rámci konzultácií uvedie, že indície nasvedčujú možnému porušeniu pravidiel hospodárskej súťaže</w:t>
      </w:r>
      <w:r w:rsidR="00184F9D" w:rsidRPr="00D06AF4">
        <w:t>,</w:t>
      </w:r>
      <w:r w:rsidR="00F8637B" w:rsidRPr="00D06AF4">
        <w:t xml:space="preserve"> al</w:t>
      </w:r>
      <w:r w:rsidR="00D06AF4" w:rsidRPr="00D06AF4">
        <w:t>e</w:t>
      </w:r>
      <w:r w:rsidR="002E7B84">
        <w:t>bo</w:t>
      </w:r>
      <w:r w:rsidR="00F8637B" w:rsidRPr="00D06AF4">
        <w:t xml:space="preserve"> </w:t>
      </w:r>
      <w:r w:rsidR="008542E5" w:rsidRPr="00255BE3">
        <w:rPr>
          <w:color w:val="000000"/>
        </w:rPr>
        <w:t xml:space="preserve">ak po využití inštitútu konzultácie má </w:t>
      </w:r>
      <w:r w:rsidR="00F8637B" w:rsidRPr="00D06AF4">
        <w:t xml:space="preserve">RO </w:t>
      </w:r>
      <w:r w:rsidR="00E0376C" w:rsidRPr="00D06AF4">
        <w:t xml:space="preserve">ďalej </w:t>
      </w:r>
      <w:r w:rsidR="008542E5">
        <w:t>vážne a o</w:t>
      </w:r>
      <w:r w:rsidR="00E0376C" w:rsidRPr="00D06AF4">
        <w:t>dôvodn</w:t>
      </w:r>
      <w:r w:rsidR="008542E5">
        <w:t>en</w:t>
      </w:r>
      <w:r w:rsidR="00E0376C" w:rsidRPr="00D06AF4">
        <w:t>é pochybnosti</w:t>
      </w:r>
      <w:r w:rsidR="00F8637B" w:rsidRPr="00D06AF4">
        <w:t xml:space="preserve">, že uchádzač alebo záujemca uzavrel v danom verejnom obstarávaní s iným hospodárskym subjektom dohodu narúšajúcu hospodársku súťaž, a ak </w:t>
      </w:r>
      <w:r w:rsidR="00D240F9">
        <w:t>p</w:t>
      </w:r>
      <w:r w:rsidR="00F8637B" w:rsidRPr="00D06AF4">
        <w:t xml:space="preserve">rijímateľ </w:t>
      </w:r>
      <w:r w:rsidR="00E0376C" w:rsidRPr="00D06AF4">
        <w:t>neuviedol</w:t>
      </w:r>
      <w:r w:rsidR="00F8637B" w:rsidRPr="00D06AF4">
        <w:t xml:space="preserve"> v oznámení o vyhlásení verejného obstarávania </w:t>
      </w:r>
      <w:r w:rsidR="00E0376C" w:rsidRPr="00D06AF4">
        <w:t xml:space="preserve">alebo je ho ekvivalente dôvod vylúčenia uchádzača/záujemcu podľa </w:t>
      </w:r>
      <w:r w:rsidR="00F8637B" w:rsidRPr="00D06AF4">
        <w:t>§</w:t>
      </w:r>
      <w:r w:rsidR="00E0376C" w:rsidRPr="00D06AF4">
        <w:t xml:space="preserve"> </w:t>
      </w:r>
      <w:r w:rsidR="00F8637B" w:rsidRPr="00D06AF4">
        <w:t xml:space="preserve">40 ods. 6 písm. g) ZVO, </w:t>
      </w:r>
      <w:r w:rsidR="0055090E">
        <w:t>podá</w:t>
      </w:r>
      <w:r w:rsidR="002E7B84">
        <w:t xml:space="preserve"> RO podnet úradu. </w:t>
      </w:r>
    </w:p>
    <w:p w14:paraId="0B2369AD" w14:textId="77777777" w:rsidR="00B47369" w:rsidRDefault="00B47369" w:rsidP="00DA2A75">
      <w:pPr>
        <w:pStyle w:val="Odsekzoznamu"/>
      </w:pPr>
    </w:p>
    <w:p w14:paraId="49A2E513" w14:textId="4A5ED207" w:rsidR="00F53B91" w:rsidRDefault="00F8637B" w:rsidP="00B47369">
      <w:pPr>
        <w:pStyle w:val="Odsekzoznamu"/>
        <w:numPr>
          <w:ilvl w:val="0"/>
          <w:numId w:val="27"/>
        </w:numPr>
        <w:tabs>
          <w:tab w:val="left" w:pos="426"/>
        </w:tabs>
        <w:ind w:left="142" w:hanging="284"/>
        <w:jc w:val="both"/>
        <w:rPr>
          <w:ins w:id="423" w:author="Autor"/>
        </w:rPr>
      </w:pPr>
      <w:r w:rsidRPr="00255BE3">
        <w:rPr>
          <w:color w:val="000000"/>
        </w:rPr>
        <w:t xml:space="preserve">V prípade, ak RO zašle na </w:t>
      </w:r>
      <w:r w:rsidR="00D06AF4">
        <w:rPr>
          <w:color w:val="000000"/>
        </w:rPr>
        <w:t>ú</w:t>
      </w:r>
      <w:r w:rsidR="00216F52">
        <w:rPr>
          <w:color w:val="000000"/>
        </w:rPr>
        <w:t>rad podnet</w:t>
      </w:r>
      <w:ins w:id="424" w:author="Autor">
        <w:r w:rsidR="00653F2D" w:rsidRPr="00653F2D">
          <w:t xml:space="preserve"> </w:t>
        </w:r>
        <w:r w:rsidR="00653F2D">
          <w:t>na základe identifikácie rizikových indikátorov, ktoré sú spojené s finančnou opravou 100 % podľa Metodického pokynu CKO č. 5</w:t>
        </w:r>
      </w:ins>
      <w:r w:rsidR="00216F52">
        <w:rPr>
          <w:color w:val="000000"/>
        </w:rPr>
        <w:t>, p</w:t>
      </w:r>
      <w:r w:rsidRPr="00255BE3">
        <w:rPr>
          <w:color w:val="000000"/>
        </w:rPr>
        <w:t>rijímateľovi nezasiela Správu ani Návrh správy</w:t>
      </w:r>
      <w:r w:rsidR="008542E5">
        <w:rPr>
          <w:color w:val="000000"/>
        </w:rPr>
        <w:t xml:space="preserve"> z kontroly</w:t>
      </w:r>
      <w:r w:rsidR="007E12F6">
        <w:rPr>
          <w:color w:val="000000"/>
        </w:rPr>
        <w:t>,</w:t>
      </w:r>
      <w:r w:rsidRPr="00255BE3">
        <w:rPr>
          <w:color w:val="000000"/>
        </w:rPr>
        <w:t xml:space="preserve"> a to až do momen</w:t>
      </w:r>
      <w:r w:rsidR="007E12F6">
        <w:rPr>
          <w:color w:val="000000"/>
        </w:rPr>
        <w:t xml:space="preserve">tu právoplatného rozhodnutia </w:t>
      </w:r>
      <w:ins w:id="425" w:author="Autor">
        <w:r w:rsidR="008263B6">
          <w:rPr>
            <w:color w:val="000000"/>
          </w:rPr>
          <w:t>úradu</w:t>
        </w:r>
      </w:ins>
      <w:del w:id="426" w:author="Autor">
        <w:r w:rsidR="007E12F6" w:rsidDel="008263B6">
          <w:rPr>
            <w:color w:val="000000"/>
          </w:rPr>
          <w:delText>PMÚ</w:delText>
        </w:r>
      </w:del>
      <w:r w:rsidRPr="00255BE3">
        <w:rPr>
          <w:color w:val="000000"/>
        </w:rPr>
        <w:t xml:space="preserve"> vo veci samej (s výnimkou prípadu</w:t>
      </w:r>
      <w:r w:rsidR="00C13A52">
        <w:rPr>
          <w:color w:val="000000"/>
        </w:rPr>
        <w:t>, že</w:t>
      </w:r>
      <w:r w:rsidRPr="00255BE3">
        <w:rPr>
          <w:color w:val="000000"/>
        </w:rPr>
        <w:t xml:space="preserve"> </w:t>
      </w:r>
      <w:r w:rsidR="00D06AF4">
        <w:rPr>
          <w:color w:val="000000"/>
        </w:rPr>
        <w:t>ú</w:t>
      </w:r>
      <w:r w:rsidRPr="00255BE3">
        <w:rPr>
          <w:color w:val="000000"/>
        </w:rPr>
        <w:t>rad</w:t>
      </w:r>
      <w:r w:rsidR="00C13A52">
        <w:rPr>
          <w:color w:val="000000"/>
        </w:rPr>
        <w:t xml:space="preserve"> vo veci podnetu nezačína alebo nepokračuje v prešetrovaní/konaní</w:t>
      </w:r>
      <w:r w:rsidRPr="00255BE3">
        <w:rPr>
          <w:color w:val="000000"/>
        </w:rPr>
        <w:t xml:space="preserve">). </w:t>
      </w:r>
      <w:r w:rsidR="00216F52">
        <w:rPr>
          <w:color w:val="000000"/>
        </w:rPr>
        <w:t>V takomto prípade RO upovedomí p</w:t>
      </w:r>
      <w:r w:rsidRPr="00255BE3">
        <w:rPr>
          <w:color w:val="000000"/>
        </w:rPr>
        <w:t xml:space="preserve">rijímateľa o prerušení </w:t>
      </w:r>
      <w:r w:rsidR="007E189B">
        <w:rPr>
          <w:color w:val="000000"/>
        </w:rPr>
        <w:t xml:space="preserve">lehoty na výkon finančnej </w:t>
      </w:r>
      <w:r w:rsidRPr="00255BE3">
        <w:rPr>
          <w:color w:val="000000"/>
        </w:rPr>
        <w:t xml:space="preserve">kontroly, pričom </w:t>
      </w:r>
      <w:r w:rsidRPr="00255BE3">
        <w:t xml:space="preserve">v oznámení o prerušení </w:t>
      </w:r>
      <w:r w:rsidR="007E189B">
        <w:t xml:space="preserve">lehoty na výkon finančnej </w:t>
      </w:r>
      <w:r w:rsidRPr="00255BE3">
        <w:t xml:space="preserve">kontroly neuvádza </w:t>
      </w:r>
      <w:r w:rsidR="00D240F9">
        <w:t>p</w:t>
      </w:r>
      <w:r w:rsidRPr="00255BE3">
        <w:t>rijímateľovi presný dôvod tohto prerušenia</w:t>
      </w:r>
      <w:r w:rsidR="00D240F9">
        <w:t>.</w:t>
      </w:r>
      <w:r w:rsidRPr="00255BE3">
        <w:t xml:space="preserve"> </w:t>
      </w:r>
      <w:r w:rsidR="00B47369" w:rsidRPr="00B47369">
        <w:t>RO je oprávnený poskytnúť zistenia z finančnej kontroly verejného obstarávania prijímateľovi iba v takom rozsahu, aby nebolo zmarené vyšetrovanie úradu.</w:t>
      </w:r>
    </w:p>
    <w:p w14:paraId="6FFFB678" w14:textId="77777777" w:rsidR="00653F2D" w:rsidRDefault="00653F2D">
      <w:pPr>
        <w:pStyle w:val="Odsekzoznamu"/>
        <w:rPr>
          <w:ins w:id="427" w:author="Autor"/>
        </w:rPr>
        <w:pPrChange w:id="428" w:author="Autor">
          <w:pPr>
            <w:pStyle w:val="Odsekzoznamu"/>
            <w:numPr>
              <w:numId w:val="27"/>
            </w:numPr>
            <w:tabs>
              <w:tab w:val="left" w:pos="426"/>
            </w:tabs>
            <w:ind w:left="142" w:hanging="284"/>
            <w:jc w:val="both"/>
          </w:pPr>
        </w:pPrChange>
      </w:pPr>
    </w:p>
    <w:p w14:paraId="2F38AD6B" w14:textId="0AE3F7B9" w:rsidR="00653F2D" w:rsidRPr="00255BE3" w:rsidDel="00DF573F" w:rsidRDefault="00653F2D">
      <w:pPr>
        <w:pStyle w:val="Odsekzoznamu"/>
        <w:numPr>
          <w:ilvl w:val="0"/>
          <w:numId w:val="27"/>
        </w:numPr>
        <w:tabs>
          <w:tab w:val="left" w:pos="426"/>
        </w:tabs>
        <w:ind w:left="142" w:hanging="284"/>
        <w:jc w:val="both"/>
        <w:rPr>
          <w:del w:id="429" w:author="Autor"/>
        </w:rPr>
        <w:pPrChange w:id="430" w:author="Autor">
          <w:pPr>
            <w:pStyle w:val="Odsekzoznamu"/>
            <w:numPr>
              <w:numId w:val="27"/>
            </w:numPr>
            <w:tabs>
              <w:tab w:val="left" w:pos="426"/>
            </w:tabs>
            <w:ind w:hanging="360"/>
            <w:jc w:val="both"/>
          </w:pPr>
        </w:pPrChange>
      </w:pPr>
      <w:ins w:id="431" w:author="Autor">
        <w:r w:rsidRPr="00653F2D">
          <w:t>V p</w:t>
        </w:r>
        <w:r>
          <w:t>rípade využitia spolupráce s úradom</w:t>
        </w:r>
        <w:r w:rsidRPr="00653F2D">
          <w:t xml:space="preserve"> vo forme podania podnetu z dôvodu podozrenia na porušenie pravidiel ochrany hospodárskej súťaže, ktoré je spojené s f</w:t>
        </w:r>
        <w:r>
          <w:t>inančnou opravou inou ako 100 % podľa M</w:t>
        </w:r>
        <w:r w:rsidRPr="00653F2D">
          <w:t xml:space="preserve">etodického pokynu </w:t>
        </w:r>
        <w:r>
          <w:t>CKO č. 5</w:t>
        </w:r>
        <w:r w:rsidRPr="00653F2D">
          <w:t>, RO môže pokračovať vo finančnej kon</w:t>
        </w:r>
        <w:r>
          <w:t>trole VO, ktorú ukončí vydaním Návrhu správy/ S</w:t>
        </w:r>
        <w:r w:rsidRPr="00653F2D">
          <w:t>právy z kontroly, pričom podozrenia na porušenie pravidiel ochrany hospodárskej súťaže sa v súlade s § 20 ods. 4 písm. e) zákona o f</w:t>
        </w:r>
        <w:r>
          <w:t>inančnej kontrole neuvádzajú v Návrhu správy/ S</w:t>
        </w:r>
        <w:r w:rsidRPr="00653F2D">
          <w:t>práve z kontroly.</w:t>
        </w:r>
        <w:r w:rsidR="00DF573F">
          <w:t xml:space="preserve"> </w:t>
        </w:r>
      </w:ins>
    </w:p>
    <w:p w14:paraId="093AE1B9" w14:textId="48FBDF5C" w:rsidR="00F53B91" w:rsidRDefault="00DF573F">
      <w:pPr>
        <w:pStyle w:val="Odsekzoznamu"/>
        <w:numPr>
          <w:ilvl w:val="0"/>
          <w:numId w:val="27"/>
        </w:numPr>
        <w:tabs>
          <w:tab w:val="left" w:pos="426"/>
        </w:tabs>
        <w:ind w:left="142" w:hanging="284"/>
        <w:jc w:val="both"/>
        <w:rPr>
          <w:ins w:id="432" w:author="Autor"/>
        </w:rPr>
        <w:pPrChange w:id="433" w:author="Autor">
          <w:pPr>
            <w:pStyle w:val="Odsekzoznamu"/>
            <w:tabs>
              <w:tab w:val="left" w:pos="426"/>
            </w:tabs>
            <w:ind w:left="142" w:hanging="284"/>
            <w:jc w:val="both"/>
          </w:pPr>
        </w:pPrChange>
      </w:pPr>
      <w:ins w:id="434" w:author="Autor">
        <w:r w:rsidRPr="00DF573F">
          <w:t>Prípadné financovanie projektu počas prebiehajúceho skúmania úradu v nadväznosti na podaný podnet RO sa riadi ustanoveniami Systému finančného riadenia</w:t>
        </w:r>
        <w:r>
          <w:t>.</w:t>
        </w:r>
      </w:ins>
    </w:p>
    <w:p w14:paraId="01B4B4E0" w14:textId="77777777" w:rsidR="00DF573F" w:rsidRPr="00255BE3" w:rsidRDefault="00DF573F">
      <w:pPr>
        <w:pStyle w:val="Odsekzoznamu"/>
        <w:tabs>
          <w:tab w:val="left" w:pos="426"/>
        </w:tabs>
        <w:ind w:left="142"/>
        <w:jc w:val="both"/>
        <w:pPrChange w:id="435" w:author="Autor">
          <w:pPr>
            <w:pStyle w:val="Odsekzoznamu"/>
            <w:tabs>
              <w:tab w:val="left" w:pos="426"/>
            </w:tabs>
            <w:ind w:left="142" w:hanging="284"/>
            <w:jc w:val="both"/>
          </w:pPr>
        </w:pPrChange>
      </w:pPr>
    </w:p>
    <w:p w14:paraId="5D456FE9" w14:textId="335CF55F" w:rsidR="0068489F" w:rsidRPr="001D4F9A" w:rsidRDefault="001C54C6" w:rsidP="006270EF">
      <w:pPr>
        <w:pStyle w:val="Odsekzoznamu"/>
        <w:numPr>
          <w:ilvl w:val="0"/>
          <w:numId w:val="27"/>
        </w:numPr>
        <w:tabs>
          <w:tab w:val="left" w:pos="426"/>
        </w:tabs>
        <w:ind w:left="142" w:hanging="284"/>
        <w:jc w:val="both"/>
        <w:rPr>
          <w:color w:val="000000"/>
          <w:rPrChange w:id="436" w:author="Autor">
            <w:rPr/>
          </w:rPrChange>
        </w:rPr>
      </w:pPr>
      <w:r w:rsidRPr="0068489F">
        <w:rPr>
          <w:b/>
          <w:color w:val="000000"/>
        </w:rPr>
        <w:t xml:space="preserve">Ak RO identifikuje </w:t>
      </w:r>
      <w:r w:rsidR="000C199F" w:rsidRPr="0068489F">
        <w:rPr>
          <w:b/>
          <w:color w:val="000000"/>
        </w:rPr>
        <w:t xml:space="preserve">také </w:t>
      </w:r>
      <w:r w:rsidRPr="0068489F">
        <w:rPr>
          <w:b/>
          <w:color w:val="000000"/>
        </w:rPr>
        <w:t xml:space="preserve">pochybenia s vplyvom/možným vplyvom na výsledok VO, ktoré nesúvisia s porušeniami </w:t>
      </w:r>
      <w:r w:rsidRPr="00704DCA">
        <w:rPr>
          <w:b/>
          <w:color w:val="000000"/>
        </w:rPr>
        <w:t>zákona o ochrane hospodárskej súťaže</w:t>
      </w:r>
      <w:r w:rsidR="000C199F" w:rsidRPr="00704DCA">
        <w:rPr>
          <w:b/>
          <w:color w:val="000000"/>
        </w:rPr>
        <w:t>, ale na základe týchto pochybení nepripustí výdavky z VO do financovania v plnom rozsahu</w:t>
      </w:r>
      <w:r w:rsidR="000C199F" w:rsidRPr="00B9231D">
        <w:rPr>
          <w:color w:val="000000"/>
        </w:rPr>
        <w:t>,</w:t>
      </w:r>
      <w:r w:rsidRPr="00B9231D">
        <w:rPr>
          <w:color w:val="000000"/>
        </w:rPr>
        <w:t xml:space="preserve"> a zároveň identifikuje aj riziko porušenia zákona o ochrane hospodárskej súťaže, </w:t>
      </w:r>
      <w:ins w:id="437" w:author="Autor">
        <w:r w:rsidR="006270EF" w:rsidRPr="001D4F9A">
          <w:rPr>
            <w:color w:val="000000"/>
            <w:rPrChange w:id="438" w:author="Autor">
              <w:rPr/>
            </w:rPrChange>
          </w:rPr>
          <w:t>ktoré je spojené s finančnou opravou inou ako 100 % podľa Metodického pokynu CKO č. 5</w:t>
        </w:r>
        <w:r w:rsidR="004E1552">
          <w:rPr>
            <w:color w:val="000000"/>
          </w:rPr>
          <w:t xml:space="preserve">, </w:t>
        </w:r>
      </w:ins>
      <w:r w:rsidRPr="001D4F9A">
        <w:rPr>
          <w:color w:val="000000"/>
          <w:rPrChange w:id="439" w:author="Autor">
            <w:rPr/>
          </w:rPrChange>
        </w:rPr>
        <w:t xml:space="preserve">je RO oprávnený ukončiť kontrolu zaslaním </w:t>
      </w:r>
      <w:r w:rsidR="00D240F9" w:rsidRPr="001D4F9A">
        <w:rPr>
          <w:color w:val="000000"/>
          <w:rPrChange w:id="440" w:author="Autor">
            <w:rPr/>
          </w:rPrChange>
        </w:rPr>
        <w:t>S</w:t>
      </w:r>
      <w:r w:rsidRPr="001D4F9A">
        <w:rPr>
          <w:color w:val="000000"/>
          <w:rPrChange w:id="441" w:author="Autor">
            <w:rPr/>
          </w:rPrChange>
        </w:rPr>
        <w:t xml:space="preserve">právy z kontroly, v ktorej budú identifikované iba </w:t>
      </w:r>
      <w:r w:rsidR="00B37B1E" w:rsidRPr="001D4F9A">
        <w:rPr>
          <w:color w:val="000000"/>
          <w:rPrChange w:id="442" w:author="Autor">
            <w:rPr/>
          </w:rPrChange>
        </w:rPr>
        <w:t>tieto iné pochybenia</w:t>
      </w:r>
      <w:r w:rsidRPr="001D4F9A">
        <w:rPr>
          <w:color w:val="000000"/>
          <w:rPrChange w:id="443" w:author="Autor">
            <w:rPr/>
          </w:rPrChange>
        </w:rPr>
        <w:t xml:space="preserve"> s vplyvom/možným vplyvom na výsledok VO. </w:t>
      </w:r>
    </w:p>
    <w:p w14:paraId="3926E3F2" w14:textId="77777777" w:rsidR="006A22A0" w:rsidRPr="0068489F" w:rsidRDefault="006A22A0" w:rsidP="00DA2A75"/>
    <w:p w14:paraId="0EAF9004" w14:textId="64BA0A54" w:rsidR="005134E7" w:rsidRPr="00255BE3" w:rsidRDefault="005134E7" w:rsidP="005134E7">
      <w:pPr>
        <w:pStyle w:val="Odsekzoznamu"/>
        <w:numPr>
          <w:ilvl w:val="0"/>
          <w:numId w:val="27"/>
        </w:numPr>
        <w:tabs>
          <w:tab w:val="left" w:pos="426"/>
        </w:tabs>
        <w:ind w:left="142" w:hanging="284"/>
        <w:jc w:val="both"/>
      </w:pPr>
      <w:r w:rsidRPr="005134E7">
        <w:t xml:space="preserve">V prípade, ak RO postupoval podľa ods. </w:t>
      </w:r>
      <w:ins w:id="444" w:author="Autor">
        <w:r w:rsidR="00295DFD">
          <w:t>9</w:t>
        </w:r>
      </w:ins>
      <w:del w:id="445" w:author="Autor">
        <w:r w:rsidRPr="005134E7" w:rsidDel="00295DFD">
          <w:delText>8</w:delText>
        </w:r>
      </w:del>
      <w:r w:rsidRPr="005134E7">
        <w:t xml:space="preserve">, </w:t>
      </w:r>
      <w:r w:rsidRPr="005134E7">
        <w:rPr>
          <w:b/>
        </w:rPr>
        <w:t>nie je oprávnený uplatniť ex ante finančnú opravu</w:t>
      </w:r>
      <w:r w:rsidRPr="005134E7">
        <w:t>.</w:t>
      </w:r>
    </w:p>
    <w:p w14:paraId="0E897802" w14:textId="77777777" w:rsidR="00B1448B" w:rsidRPr="00255BE3" w:rsidRDefault="00B1448B" w:rsidP="00B1448B">
      <w:pPr>
        <w:pStyle w:val="Odsekzoznamu"/>
        <w:tabs>
          <w:tab w:val="left" w:pos="426"/>
        </w:tabs>
        <w:ind w:left="142"/>
        <w:jc w:val="both"/>
      </w:pPr>
    </w:p>
    <w:p w14:paraId="4ACDA8D6" w14:textId="1E116B6F" w:rsidR="00F8637B" w:rsidRPr="00DA2A75" w:rsidRDefault="00F8637B" w:rsidP="00F8637B">
      <w:pPr>
        <w:pStyle w:val="Odsekzoznamu"/>
        <w:numPr>
          <w:ilvl w:val="0"/>
          <w:numId w:val="27"/>
        </w:numPr>
        <w:tabs>
          <w:tab w:val="left" w:pos="426"/>
        </w:tabs>
        <w:ind w:left="142" w:hanging="284"/>
        <w:jc w:val="both"/>
      </w:pPr>
      <w:r w:rsidRPr="00255BE3">
        <w:rPr>
          <w:color w:val="000000"/>
        </w:rPr>
        <w:t xml:space="preserve">V osobitých prípadoch (napr. na základe požiadavky iných orgánov) je RO oprávnený zaslať na </w:t>
      </w:r>
      <w:r w:rsidR="00D240F9">
        <w:rPr>
          <w:color w:val="000000"/>
        </w:rPr>
        <w:t>ú</w:t>
      </w:r>
      <w:r w:rsidRPr="00255BE3">
        <w:rPr>
          <w:color w:val="000000"/>
        </w:rPr>
        <w:t>rad podnet priamo, bez predchádzajúceho</w:t>
      </w:r>
      <w:r w:rsidR="00996DE3">
        <w:rPr>
          <w:color w:val="000000"/>
        </w:rPr>
        <w:t xml:space="preserve"> využitia inštitútu konzultácie.</w:t>
      </w:r>
    </w:p>
    <w:p w14:paraId="210973A2" w14:textId="77777777" w:rsidR="00D06AF4" w:rsidRDefault="00D06AF4" w:rsidP="00DA2A75"/>
    <w:p w14:paraId="520EE8E5" w14:textId="77777777" w:rsidR="00D06AF4" w:rsidRPr="00996DE3" w:rsidRDefault="00D06AF4" w:rsidP="00216F52">
      <w:pPr>
        <w:pStyle w:val="Odsekzoznamu"/>
        <w:tabs>
          <w:tab w:val="left" w:pos="426"/>
        </w:tabs>
        <w:ind w:left="142"/>
        <w:jc w:val="both"/>
      </w:pPr>
    </w:p>
    <w:p w14:paraId="4ED2F7DA" w14:textId="02403EAB" w:rsidR="00F8637B" w:rsidRPr="00D23701" w:rsidRDefault="00BA6E18" w:rsidP="00255BE3">
      <w:pPr>
        <w:ind w:left="-284"/>
        <w:jc w:val="both"/>
        <w:rPr>
          <w:b/>
          <w:color w:val="365F91" w:themeColor="accent1" w:themeShade="BF"/>
        </w:rPr>
      </w:pPr>
      <w:r>
        <w:rPr>
          <w:b/>
          <w:color w:val="365F91" w:themeColor="accent1" w:themeShade="BF"/>
        </w:rPr>
        <w:t>6</w:t>
      </w:r>
      <w:r w:rsidR="00255BE3" w:rsidRPr="00D23701">
        <w:rPr>
          <w:b/>
          <w:color w:val="365F91" w:themeColor="accent1" w:themeShade="BF"/>
        </w:rPr>
        <w:t xml:space="preserve">.2 </w:t>
      </w:r>
      <w:r w:rsidR="00F8637B" w:rsidRPr="00D23701">
        <w:rPr>
          <w:b/>
          <w:color w:val="365F91" w:themeColor="accent1" w:themeShade="BF"/>
        </w:rPr>
        <w:t>Štandardná ex post kontrola</w:t>
      </w:r>
    </w:p>
    <w:p w14:paraId="0E7B456F" w14:textId="77777777" w:rsidR="00E1107B" w:rsidRPr="00255BE3" w:rsidRDefault="00E1107B" w:rsidP="00F8637B">
      <w:pPr>
        <w:jc w:val="both"/>
        <w:rPr>
          <w:b/>
          <w:color w:val="000000"/>
          <w:u w:val="single"/>
        </w:rPr>
      </w:pPr>
    </w:p>
    <w:p w14:paraId="2A2361A2" w14:textId="2DFB4718" w:rsidR="00F8637B" w:rsidRPr="00081C11" w:rsidRDefault="00F8637B" w:rsidP="008B2AC5">
      <w:pPr>
        <w:pStyle w:val="Odsekzoznamu"/>
        <w:numPr>
          <w:ilvl w:val="0"/>
          <w:numId w:val="28"/>
        </w:numPr>
        <w:ind w:left="142"/>
        <w:jc w:val="both"/>
        <w:rPr>
          <w:color w:val="000000"/>
        </w:rPr>
      </w:pPr>
      <w:r w:rsidRPr="00255BE3">
        <w:rPr>
          <w:color w:val="000000"/>
        </w:rPr>
        <w:t xml:space="preserve">Vzhľadom na prípadnú dĺžku a lehoty konania na </w:t>
      </w:r>
      <w:r w:rsidR="00D240F9">
        <w:rPr>
          <w:color w:val="000000"/>
        </w:rPr>
        <w:t>ú</w:t>
      </w:r>
      <w:r w:rsidRPr="00255BE3">
        <w:rPr>
          <w:color w:val="000000"/>
        </w:rPr>
        <w:t xml:space="preserve">rade, čo môže mať negatívny dopad </w:t>
      </w:r>
      <w:r w:rsidR="00996DE3">
        <w:rPr>
          <w:color w:val="000000"/>
        </w:rPr>
        <w:t xml:space="preserve">na implementáciu projektu, </w:t>
      </w:r>
      <w:r w:rsidR="00EC4BB8">
        <w:rPr>
          <w:color w:val="000000"/>
        </w:rPr>
        <w:t xml:space="preserve">sa </w:t>
      </w:r>
      <w:r w:rsidR="00EC4BB8" w:rsidRPr="00EC4BB8">
        <w:rPr>
          <w:b/>
          <w:color w:val="000000"/>
        </w:rPr>
        <w:t>odporúča v prvom rade využiť</w:t>
      </w:r>
      <w:r w:rsidR="00EC4BB8">
        <w:rPr>
          <w:color w:val="000000"/>
        </w:rPr>
        <w:t xml:space="preserve"> </w:t>
      </w:r>
      <w:r w:rsidRPr="00255BE3">
        <w:rPr>
          <w:b/>
          <w:color w:val="000000"/>
        </w:rPr>
        <w:t>inštitút konzultácie</w:t>
      </w:r>
      <w:r w:rsidRPr="00255BE3">
        <w:rPr>
          <w:color w:val="000000"/>
        </w:rPr>
        <w:t xml:space="preserve"> s </w:t>
      </w:r>
      <w:r w:rsidR="00D240F9">
        <w:rPr>
          <w:color w:val="000000"/>
        </w:rPr>
        <w:t>ú</w:t>
      </w:r>
      <w:r w:rsidRPr="00255BE3">
        <w:rPr>
          <w:color w:val="000000"/>
        </w:rPr>
        <w:t xml:space="preserve">radom a až následne, na základe výsledku konzultácie, sa rozhodnúť o prípadnom podaní podnetu na </w:t>
      </w:r>
      <w:r w:rsidR="00D240F9">
        <w:rPr>
          <w:color w:val="000000"/>
        </w:rPr>
        <w:t>ú</w:t>
      </w:r>
      <w:r w:rsidRPr="00255BE3">
        <w:rPr>
          <w:color w:val="000000"/>
        </w:rPr>
        <w:t>rad.</w:t>
      </w:r>
      <w:r w:rsidR="008B2AC5" w:rsidRPr="008B2AC5">
        <w:rPr>
          <w:color w:val="000000"/>
        </w:rPr>
        <w:t xml:space="preserve"> RO nie je povinný využiť spoluprácu s úradom v prípade, ak je záverom finančnej kontroly nepripustenie výdavkov z verejného obstarávania do financovania v plnom rozsahu </w:t>
      </w:r>
      <w:r w:rsidR="008B2AC5" w:rsidRPr="008B2AC5">
        <w:rPr>
          <w:color w:val="000000"/>
        </w:rPr>
        <w:lastRenderedPageBreak/>
        <w:t>na základe iných skutočností (závažné porušenia s vplyvom na výsledok verejného obstarávania alebo závažné zistenia z posúdenia vecného súladu s projektom), ako tých, ktoré sú dôvodom na iniciovanie spolupráce s úradom. Je však povinnosťou RO v súlade s ods. 5 zaslať po vydaní správy z kontroly podnet úradu, ak RO identifikoval rizikové indikátory nasvedčujúce porušeniu pravidiel ochrany hospodárskej súťaže.</w:t>
      </w:r>
    </w:p>
    <w:p w14:paraId="2A654112" w14:textId="77777777" w:rsidR="00F53B91" w:rsidRPr="00255BE3" w:rsidRDefault="00F53B91" w:rsidP="00F53B91">
      <w:pPr>
        <w:pStyle w:val="Odsekzoznamu"/>
        <w:ind w:left="142"/>
        <w:jc w:val="both"/>
        <w:rPr>
          <w:color w:val="000000"/>
        </w:rPr>
      </w:pPr>
    </w:p>
    <w:p w14:paraId="097E1261" w14:textId="26214E3F" w:rsidR="00F8637B" w:rsidRPr="00EC4BB8" w:rsidRDefault="00EC4BB8" w:rsidP="00EC4BB8">
      <w:pPr>
        <w:pStyle w:val="Odsekzoznamu"/>
        <w:numPr>
          <w:ilvl w:val="0"/>
          <w:numId w:val="28"/>
        </w:numPr>
        <w:ind w:left="142"/>
        <w:jc w:val="both"/>
        <w:rPr>
          <w:color w:val="000000"/>
        </w:rPr>
      </w:pPr>
      <w:r w:rsidRPr="00EC4BB8">
        <w:rPr>
          <w:color w:val="000000"/>
        </w:rPr>
        <w:t xml:space="preserve">V prípade, ak </w:t>
      </w:r>
      <w:r w:rsidR="00D240F9">
        <w:rPr>
          <w:color w:val="000000"/>
        </w:rPr>
        <w:t>ú</w:t>
      </w:r>
      <w:r w:rsidRPr="00EC4BB8">
        <w:rPr>
          <w:color w:val="000000"/>
        </w:rPr>
        <w:t xml:space="preserve">rad potvrdí opodstatnenosť indícií nasvedčujúcich porušeniu pravidiel hospodárskej súťaže, je RO </w:t>
      </w:r>
      <w:r w:rsidR="00071AB3">
        <w:rPr>
          <w:color w:val="000000"/>
        </w:rPr>
        <w:t>povinný bezodkladne</w:t>
      </w:r>
      <w:r w:rsidRPr="00EC4BB8">
        <w:rPr>
          <w:color w:val="000000"/>
        </w:rPr>
        <w:t xml:space="preserve"> zaslať na </w:t>
      </w:r>
      <w:r w:rsidR="00D240F9">
        <w:rPr>
          <w:color w:val="000000"/>
        </w:rPr>
        <w:t>ú</w:t>
      </w:r>
      <w:r w:rsidRPr="00EC4BB8">
        <w:rPr>
          <w:color w:val="000000"/>
        </w:rPr>
        <w:t xml:space="preserve">rad podnet (pri rešpektovaní pravidla finančného limitu na zaslanie takéhoto podnetu) podľa článku I. ods. </w:t>
      </w:r>
      <w:r w:rsidR="00FA093F">
        <w:rPr>
          <w:color w:val="000000"/>
        </w:rPr>
        <w:t>5</w:t>
      </w:r>
      <w:r w:rsidRPr="00EC4BB8">
        <w:rPr>
          <w:color w:val="000000"/>
        </w:rPr>
        <w:t xml:space="preserve"> písm. a) Dohody (ak si medzitým </w:t>
      </w:r>
      <w:r w:rsidR="00D240F9">
        <w:rPr>
          <w:color w:val="000000"/>
        </w:rPr>
        <w:t>ú</w:t>
      </w:r>
      <w:r w:rsidRPr="00EC4BB8">
        <w:rPr>
          <w:color w:val="000000"/>
        </w:rPr>
        <w:t xml:space="preserve">rad podnet neosvojil a nezačal konanie z vlastnej iniciatívy). </w:t>
      </w:r>
    </w:p>
    <w:p w14:paraId="4493C79D" w14:textId="77777777" w:rsidR="00F53B91" w:rsidRPr="00255BE3" w:rsidRDefault="00F53B91" w:rsidP="00F53B91">
      <w:pPr>
        <w:jc w:val="both"/>
        <w:rPr>
          <w:color w:val="000000"/>
        </w:rPr>
      </w:pPr>
    </w:p>
    <w:p w14:paraId="745DAA99" w14:textId="56A65A29" w:rsidR="00F8637B" w:rsidRDefault="000A4D9B" w:rsidP="003B7E41">
      <w:pPr>
        <w:pStyle w:val="Odsekzoznamu"/>
        <w:numPr>
          <w:ilvl w:val="0"/>
          <w:numId w:val="28"/>
        </w:numPr>
        <w:ind w:left="142"/>
        <w:jc w:val="both"/>
        <w:rPr>
          <w:ins w:id="446" w:author="Autor"/>
          <w:color w:val="000000"/>
        </w:rPr>
      </w:pPr>
      <w:r w:rsidRPr="000A4D9B">
        <w:rPr>
          <w:color w:val="000000"/>
        </w:rPr>
        <w:t>Ak úrad v rámci konzultácií uvedie, že indície nasvedčujú možnému porušeniu pravidiel hospodárskej súťaže</w:t>
      </w:r>
      <w:r w:rsidR="00EC4BB8">
        <w:rPr>
          <w:color w:val="000000"/>
        </w:rPr>
        <w:t>,</w:t>
      </w:r>
      <w:r w:rsidR="00F8637B" w:rsidRPr="00255BE3">
        <w:rPr>
          <w:color w:val="000000"/>
        </w:rPr>
        <w:t xml:space="preserve"> alebo ak </w:t>
      </w:r>
      <w:r w:rsidR="00EC4BB8">
        <w:rPr>
          <w:color w:val="000000"/>
        </w:rPr>
        <w:t xml:space="preserve">po využití inštitútu konzultácie má </w:t>
      </w:r>
      <w:r w:rsidR="00F8637B" w:rsidRPr="00255BE3">
        <w:rPr>
          <w:color w:val="000000"/>
        </w:rPr>
        <w:t xml:space="preserve">RO </w:t>
      </w:r>
      <w:r w:rsidR="00EC4BB8">
        <w:rPr>
          <w:color w:val="000000"/>
        </w:rPr>
        <w:t xml:space="preserve">ďalej </w:t>
      </w:r>
      <w:r w:rsidR="00F8637B" w:rsidRPr="00255BE3">
        <w:rPr>
          <w:color w:val="000000"/>
        </w:rPr>
        <w:t>vážne a odôvodnené pochybnosti, že uchádzač alebo záujemca uzavrel v danom verejnom obstarávaní s iným hospodárskym subjektom dohodu narúša</w:t>
      </w:r>
      <w:r w:rsidR="00EC4BB8">
        <w:rPr>
          <w:color w:val="000000"/>
        </w:rPr>
        <w:t>júcu hospodársku súťaž,</w:t>
      </w:r>
      <w:r w:rsidR="0055090E">
        <w:rPr>
          <w:color w:val="000000"/>
        </w:rPr>
        <w:t xml:space="preserve"> </w:t>
      </w:r>
      <w:r w:rsidR="00FA093F">
        <w:rPr>
          <w:color w:val="000000"/>
        </w:rPr>
        <w:t xml:space="preserve">podá </w:t>
      </w:r>
      <w:r w:rsidR="0055090E">
        <w:rPr>
          <w:color w:val="000000"/>
        </w:rPr>
        <w:t>RO podnet úradu.</w:t>
      </w:r>
      <w:r w:rsidR="00F8637B" w:rsidRPr="00255BE3">
        <w:rPr>
          <w:color w:val="000000"/>
        </w:rPr>
        <w:t xml:space="preserve">  </w:t>
      </w:r>
    </w:p>
    <w:p w14:paraId="2C2D80FB" w14:textId="77777777" w:rsidR="00653F2D" w:rsidRPr="008263B6" w:rsidRDefault="00653F2D">
      <w:pPr>
        <w:pStyle w:val="Odsekzoznamu"/>
        <w:rPr>
          <w:ins w:id="447" w:author="Autor"/>
          <w:color w:val="000000"/>
          <w:rPrChange w:id="448" w:author="Autor">
            <w:rPr>
              <w:ins w:id="449" w:author="Autor"/>
            </w:rPr>
          </w:rPrChange>
        </w:rPr>
        <w:pPrChange w:id="450" w:author="Autor">
          <w:pPr>
            <w:pStyle w:val="Odsekzoznamu"/>
            <w:numPr>
              <w:numId w:val="28"/>
            </w:numPr>
            <w:ind w:left="142" w:hanging="360"/>
            <w:jc w:val="both"/>
          </w:pPr>
        </w:pPrChange>
      </w:pPr>
    </w:p>
    <w:p w14:paraId="46DDADA9" w14:textId="77777777" w:rsidR="00653F2D" w:rsidRPr="00255BE3" w:rsidDel="00653F2D" w:rsidRDefault="00653F2D" w:rsidP="008263B6">
      <w:pPr>
        <w:pStyle w:val="Odsekzoznamu"/>
        <w:numPr>
          <w:ilvl w:val="0"/>
          <w:numId w:val="28"/>
        </w:numPr>
        <w:ind w:left="142"/>
        <w:jc w:val="both"/>
        <w:rPr>
          <w:del w:id="451" w:author="Autor"/>
          <w:color w:val="000000"/>
        </w:rPr>
      </w:pPr>
    </w:p>
    <w:p w14:paraId="4866A43F" w14:textId="77777777" w:rsidR="00F53B91" w:rsidRPr="00653F2D" w:rsidDel="00A47691" w:rsidRDefault="00F53B91">
      <w:pPr>
        <w:numPr>
          <w:ilvl w:val="0"/>
          <w:numId w:val="28"/>
        </w:numPr>
        <w:ind w:left="142"/>
        <w:jc w:val="both"/>
        <w:rPr>
          <w:del w:id="452" w:author="Autor"/>
          <w:color w:val="000000"/>
        </w:rPr>
        <w:pPrChange w:id="453" w:author="Autor">
          <w:pPr>
            <w:jc w:val="both"/>
          </w:pPr>
        </w:pPrChange>
      </w:pPr>
    </w:p>
    <w:p w14:paraId="3BDA2366" w14:textId="77777777" w:rsidR="00F53B91" w:rsidRPr="00255BE3" w:rsidDel="00653F2D" w:rsidRDefault="00F53B91" w:rsidP="008263B6">
      <w:pPr>
        <w:jc w:val="both"/>
        <w:rPr>
          <w:del w:id="454" w:author="Autor"/>
          <w:color w:val="000000"/>
        </w:rPr>
      </w:pPr>
    </w:p>
    <w:p w14:paraId="67E18641" w14:textId="7441E5C8" w:rsidR="00D240F9" w:rsidRDefault="00F8637B">
      <w:pPr>
        <w:pStyle w:val="Odsekzoznamu"/>
        <w:numPr>
          <w:ilvl w:val="0"/>
          <w:numId w:val="28"/>
        </w:numPr>
        <w:ind w:left="142"/>
        <w:jc w:val="both"/>
        <w:rPr>
          <w:ins w:id="455" w:author="Autor"/>
        </w:rPr>
        <w:pPrChange w:id="456" w:author="Autor">
          <w:pPr>
            <w:pStyle w:val="Odsekzoznamu"/>
            <w:numPr>
              <w:numId w:val="28"/>
            </w:numPr>
            <w:ind w:left="0" w:hanging="360"/>
            <w:jc w:val="both"/>
          </w:pPr>
        </w:pPrChange>
      </w:pPr>
      <w:r w:rsidRPr="00D240F9">
        <w:rPr>
          <w:color w:val="000000"/>
        </w:rPr>
        <w:t xml:space="preserve">V prípade, ak RO zašle na </w:t>
      </w:r>
      <w:r w:rsidR="00D240F9" w:rsidRPr="00D240F9">
        <w:rPr>
          <w:color w:val="000000"/>
        </w:rPr>
        <w:t>ú</w:t>
      </w:r>
      <w:r w:rsidRPr="00D240F9">
        <w:rPr>
          <w:color w:val="000000"/>
        </w:rPr>
        <w:t>rad podnet</w:t>
      </w:r>
      <w:ins w:id="457" w:author="Autor">
        <w:r w:rsidR="00653F2D" w:rsidRPr="00653F2D">
          <w:t xml:space="preserve"> </w:t>
        </w:r>
        <w:r w:rsidR="00653F2D" w:rsidRPr="00653F2D">
          <w:rPr>
            <w:color w:val="000000"/>
          </w:rPr>
          <w:t>na základe identifikácie rizikových indikátorov, ktoré sú spojené s finančnou opravou 100 % podľa Metodického pokynu CKO č. 5</w:t>
        </w:r>
      </w:ins>
      <w:r w:rsidRPr="00D240F9">
        <w:rPr>
          <w:color w:val="000000"/>
        </w:rPr>
        <w:t xml:space="preserve">, </w:t>
      </w:r>
      <w:r w:rsidR="00D240F9" w:rsidRPr="00D240F9">
        <w:rPr>
          <w:color w:val="000000"/>
        </w:rPr>
        <w:t>p</w:t>
      </w:r>
      <w:r w:rsidRPr="00D240F9">
        <w:rPr>
          <w:color w:val="000000"/>
        </w:rPr>
        <w:t xml:space="preserve">rijímateľovi nezasiela Správu </w:t>
      </w:r>
      <w:r w:rsidR="00EC4BB8" w:rsidRPr="00D240F9">
        <w:rPr>
          <w:color w:val="000000"/>
        </w:rPr>
        <w:t xml:space="preserve">z kontroly </w:t>
      </w:r>
      <w:r w:rsidRPr="00D240F9">
        <w:rPr>
          <w:color w:val="000000"/>
        </w:rPr>
        <w:t xml:space="preserve">ani Návrh správy </w:t>
      </w:r>
      <w:r w:rsidR="00EC4BB8" w:rsidRPr="00D240F9">
        <w:rPr>
          <w:color w:val="000000"/>
        </w:rPr>
        <w:t xml:space="preserve">z kontroly, </w:t>
      </w:r>
      <w:r w:rsidRPr="00D240F9">
        <w:rPr>
          <w:color w:val="000000"/>
        </w:rPr>
        <w:t xml:space="preserve">a to až do momentu právoplatného rozhodnutia </w:t>
      </w:r>
      <w:r w:rsidR="002E7B84">
        <w:rPr>
          <w:color w:val="000000"/>
        </w:rPr>
        <w:t>úradu</w:t>
      </w:r>
      <w:r w:rsidRPr="00D240F9">
        <w:rPr>
          <w:color w:val="000000"/>
        </w:rPr>
        <w:t xml:space="preserve"> vo veci samej</w:t>
      </w:r>
      <w:del w:id="458" w:author="Autor">
        <w:r w:rsidRPr="00D240F9" w:rsidDel="00653F2D">
          <w:rPr>
            <w:color w:val="000000"/>
          </w:rPr>
          <w:delText xml:space="preserve"> </w:delText>
        </w:r>
        <w:r w:rsidR="00EC4BB8" w:rsidRPr="00D240F9" w:rsidDel="00653F2D">
          <w:rPr>
            <w:color w:val="000000"/>
          </w:rPr>
          <w:delText xml:space="preserve">                  </w:delText>
        </w:r>
      </w:del>
      <w:r w:rsidR="00EC4BB8" w:rsidRPr="00D240F9">
        <w:rPr>
          <w:color w:val="000000"/>
        </w:rPr>
        <w:t xml:space="preserve"> </w:t>
      </w:r>
      <w:r w:rsidRPr="00D240F9">
        <w:rPr>
          <w:color w:val="000000"/>
        </w:rPr>
        <w:t>(</w:t>
      </w:r>
      <w:r w:rsidR="00A95FC7" w:rsidRPr="00255BE3">
        <w:rPr>
          <w:color w:val="000000"/>
        </w:rPr>
        <w:t>s výnimkou prípadu</w:t>
      </w:r>
      <w:r w:rsidR="00A95FC7">
        <w:rPr>
          <w:color w:val="000000"/>
        </w:rPr>
        <w:t>, že</w:t>
      </w:r>
      <w:r w:rsidR="00A95FC7" w:rsidRPr="00255BE3">
        <w:rPr>
          <w:color w:val="000000"/>
        </w:rPr>
        <w:t xml:space="preserve"> </w:t>
      </w:r>
      <w:r w:rsidR="00A95FC7">
        <w:rPr>
          <w:color w:val="000000"/>
        </w:rPr>
        <w:t>ú</w:t>
      </w:r>
      <w:r w:rsidR="00A95FC7" w:rsidRPr="00255BE3">
        <w:rPr>
          <w:color w:val="000000"/>
        </w:rPr>
        <w:t>rad</w:t>
      </w:r>
      <w:r w:rsidR="00A95FC7">
        <w:rPr>
          <w:color w:val="000000"/>
        </w:rPr>
        <w:t xml:space="preserve"> vo veci podnetu nezačína alebo nepokračuje v prešetrovaní/konaní</w:t>
      </w:r>
      <w:r w:rsidRPr="00D240F9">
        <w:rPr>
          <w:color w:val="000000"/>
        </w:rPr>
        <w:t xml:space="preserve">). V takomto prípade RO upovedomí </w:t>
      </w:r>
      <w:r w:rsidR="00D240F9" w:rsidRPr="00D240F9">
        <w:rPr>
          <w:color w:val="000000"/>
        </w:rPr>
        <w:t>p</w:t>
      </w:r>
      <w:r w:rsidRPr="00D240F9">
        <w:rPr>
          <w:color w:val="000000"/>
        </w:rPr>
        <w:t xml:space="preserve">rijímateľa o prerušení </w:t>
      </w:r>
      <w:r w:rsidR="007E189B">
        <w:rPr>
          <w:color w:val="000000"/>
        </w:rPr>
        <w:t xml:space="preserve">lehoty na výkon finančnej </w:t>
      </w:r>
      <w:r w:rsidRPr="00D240F9">
        <w:rPr>
          <w:color w:val="000000"/>
        </w:rPr>
        <w:t xml:space="preserve">kontroly, pričom </w:t>
      </w:r>
      <w:r w:rsidRPr="00255BE3">
        <w:t xml:space="preserve">v oznámení o prerušení </w:t>
      </w:r>
      <w:r w:rsidR="007E189B">
        <w:t xml:space="preserve">lehoty na výkon finančnej </w:t>
      </w:r>
      <w:r w:rsidRPr="00255BE3">
        <w:t xml:space="preserve">kontroly neuvádza </w:t>
      </w:r>
      <w:r w:rsidR="00D240F9">
        <w:t>p</w:t>
      </w:r>
      <w:r w:rsidRPr="00255BE3">
        <w:t>rijímateľovi presný dôvod tohto prerušenia</w:t>
      </w:r>
      <w:r w:rsidR="00D240F9">
        <w:t>.</w:t>
      </w:r>
      <w:r w:rsidR="00B47369" w:rsidRPr="00B47369">
        <w:t xml:space="preserve"> RO je oprávnený poskytnúť zistenia z finančnej kontroly verejného obstarávania prijímateľovi iba v takom rozsahu, aby nebolo zmarené vyšetrovanie úradu.</w:t>
      </w:r>
    </w:p>
    <w:p w14:paraId="1F190C90" w14:textId="77777777" w:rsidR="00943C40" w:rsidRDefault="00943C40">
      <w:pPr>
        <w:pStyle w:val="Odsekzoznamu"/>
        <w:ind w:left="142"/>
        <w:jc w:val="both"/>
        <w:rPr>
          <w:ins w:id="459" w:author="Autor"/>
        </w:rPr>
        <w:pPrChange w:id="460" w:author="Autor">
          <w:pPr>
            <w:pStyle w:val="Odsekzoznamu"/>
            <w:numPr>
              <w:numId w:val="28"/>
            </w:numPr>
            <w:ind w:left="0" w:hanging="360"/>
            <w:jc w:val="both"/>
          </w:pPr>
        </w:pPrChange>
      </w:pPr>
    </w:p>
    <w:p w14:paraId="470B8DD3" w14:textId="77777777" w:rsidR="00943C40" w:rsidDel="00943C40" w:rsidRDefault="00943C40">
      <w:pPr>
        <w:pStyle w:val="Odsekzoznamu"/>
        <w:numPr>
          <w:ilvl w:val="0"/>
          <w:numId w:val="28"/>
        </w:numPr>
        <w:ind w:left="142"/>
        <w:jc w:val="both"/>
        <w:rPr>
          <w:ins w:id="461" w:author="Autor"/>
          <w:del w:id="462" w:author="Autor"/>
        </w:rPr>
        <w:pPrChange w:id="463" w:author="Autor">
          <w:pPr>
            <w:pStyle w:val="Odsekzoznamu"/>
            <w:numPr>
              <w:numId w:val="28"/>
            </w:numPr>
            <w:ind w:left="0" w:hanging="360"/>
            <w:jc w:val="both"/>
          </w:pPr>
        </w:pPrChange>
      </w:pPr>
    </w:p>
    <w:p w14:paraId="5CDB202B" w14:textId="77777777" w:rsidR="00653F2D" w:rsidDel="00943C40" w:rsidRDefault="00653F2D">
      <w:pPr>
        <w:pStyle w:val="Odsekzoznamu"/>
        <w:numPr>
          <w:ilvl w:val="0"/>
          <w:numId w:val="28"/>
        </w:numPr>
        <w:ind w:left="142"/>
        <w:jc w:val="both"/>
        <w:rPr>
          <w:ins w:id="464" w:author="Autor"/>
          <w:del w:id="465" w:author="Autor"/>
        </w:rPr>
        <w:pPrChange w:id="466" w:author="Autor">
          <w:pPr>
            <w:pStyle w:val="Odsekzoznamu"/>
            <w:numPr>
              <w:numId w:val="28"/>
            </w:numPr>
            <w:ind w:left="0" w:hanging="360"/>
            <w:jc w:val="both"/>
          </w:pPr>
        </w:pPrChange>
      </w:pPr>
    </w:p>
    <w:p w14:paraId="1A562E65" w14:textId="60209052" w:rsidR="00653F2D" w:rsidDel="00796277" w:rsidRDefault="00653F2D">
      <w:pPr>
        <w:pStyle w:val="Odsekzoznamu"/>
        <w:numPr>
          <w:ilvl w:val="0"/>
          <w:numId w:val="28"/>
        </w:numPr>
        <w:ind w:left="142"/>
        <w:jc w:val="both"/>
        <w:rPr>
          <w:ins w:id="467" w:author="Autor"/>
          <w:del w:id="468" w:author="Autor"/>
        </w:rPr>
        <w:pPrChange w:id="469" w:author="Autor">
          <w:pPr>
            <w:pStyle w:val="Odsekzoznamu"/>
            <w:numPr>
              <w:numId w:val="28"/>
            </w:numPr>
            <w:ind w:left="360" w:hanging="360"/>
            <w:jc w:val="both"/>
          </w:pPr>
        </w:pPrChange>
      </w:pPr>
      <w:ins w:id="470" w:author="Autor">
        <w:r>
          <w:t>V prípade využitia spolupráce s úradom vo forme podania podnetu z dôvodu podozrenia na porušenie pravidiel ochrany hospodárskej súťaže, ktoré je spojené s finančnou opravou inou ako 100 % podľa Metodického pokynu CKO č. 5, RO môže pokračovať vo finančnej kontrole VO, ktorú ukončí vydaním Návrhu správy/ Správy z kontroly, pričom podozrenia na porušenie pravidiel ochrany hospodárskej súťaže sa v súlade s § 20 ods. 4 písm. e) zákona           o finančnej kontrole neuvádzajú v Návrhu správy/ Správe z kontroly.</w:t>
        </w:r>
        <w:r w:rsidR="00796277">
          <w:t xml:space="preserve"> </w:t>
        </w:r>
      </w:ins>
    </w:p>
    <w:p w14:paraId="3C8961AA" w14:textId="434662E1" w:rsidR="00653F2D" w:rsidDel="00796277" w:rsidRDefault="00796277">
      <w:pPr>
        <w:pStyle w:val="Odsekzoznamu"/>
        <w:numPr>
          <w:ilvl w:val="0"/>
          <w:numId w:val="28"/>
        </w:numPr>
        <w:ind w:left="142" w:firstLine="0"/>
        <w:jc w:val="both"/>
        <w:rPr>
          <w:del w:id="471" w:author="Autor"/>
        </w:rPr>
        <w:pPrChange w:id="472" w:author="Autor">
          <w:pPr>
            <w:pStyle w:val="Odsekzoznamu"/>
          </w:pPr>
        </w:pPrChange>
      </w:pPr>
      <w:ins w:id="473" w:author="Autor">
        <w:r w:rsidRPr="00796277">
          <w:t>Prípadné financovanie projektu počas prebiehajúceho skúmania úradu v nadväznosti na podaný podnet RO sa riadi ustanoveniami Systému finančného riadenia</w:t>
        </w:r>
        <w:r>
          <w:t>.</w:t>
        </w:r>
      </w:ins>
    </w:p>
    <w:p w14:paraId="7E4C34B7" w14:textId="77777777" w:rsidR="00796277" w:rsidRDefault="00796277">
      <w:pPr>
        <w:pStyle w:val="Odsekzoznamu"/>
        <w:numPr>
          <w:ilvl w:val="0"/>
          <w:numId w:val="28"/>
        </w:numPr>
        <w:ind w:left="142"/>
        <w:jc w:val="both"/>
        <w:rPr>
          <w:ins w:id="474" w:author="Autor"/>
        </w:rPr>
        <w:pPrChange w:id="475" w:author="Autor">
          <w:pPr>
            <w:pStyle w:val="Odsekzoznamu"/>
            <w:numPr>
              <w:numId w:val="28"/>
            </w:numPr>
            <w:ind w:left="360" w:hanging="360"/>
            <w:jc w:val="both"/>
          </w:pPr>
        </w:pPrChange>
      </w:pPr>
    </w:p>
    <w:p w14:paraId="1BC7306E" w14:textId="77777777" w:rsidR="002E7B84" w:rsidRDefault="002E7B84">
      <w:pPr>
        <w:pStyle w:val="Odsekzoznamu"/>
        <w:ind w:left="142"/>
        <w:jc w:val="both"/>
        <w:pPrChange w:id="476" w:author="Autor">
          <w:pPr>
            <w:pStyle w:val="Odsekzoznamu"/>
          </w:pPr>
        </w:pPrChange>
      </w:pPr>
    </w:p>
    <w:p w14:paraId="1A965437" w14:textId="62778554" w:rsidR="00D240F9" w:rsidRDefault="008643C2" w:rsidP="008F5677">
      <w:pPr>
        <w:pStyle w:val="Odsekzoznamu"/>
        <w:numPr>
          <w:ilvl w:val="0"/>
          <w:numId w:val="28"/>
        </w:numPr>
        <w:ind w:left="142"/>
        <w:jc w:val="both"/>
      </w:pPr>
      <w:r w:rsidRPr="002E7B84">
        <w:t xml:space="preserve">Ak </w:t>
      </w:r>
      <w:r w:rsidR="00D240F9" w:rsidRPr="002E7B84">
        <w:t xml:space="preserve">RO identifikuje </w:t>
      </w:r>
      <w:r w:rsidR="000C199F" w:rsidRPr="002E7B84">
        <w:t xml:space="preserve">také </w:t>
      </w:r>
      <w:r w:rsidR="00D240F9" w:rsidRPr="002E7B84">
        <w:t>pochybenia s vplyvom/možným vplyvom na výsledok VO, ktoré nesúvisia s porušeniami zákona o ochrane hospodárskej súťaže</w:t>
      </w:r>
      <w:r w:rsidR="00B47369">
        <w:t>,</w:t>
      </w:r>
      <w:r w:rsidR="00D240F9" w:rsidRPr="002E7B84">
        <w:t xml:space="preserve"> </w:t>
      </w:r>
      <w:r w:rsidR="000C199F" w:rsidRPr="002E7B84">
        <w:t xml:space="preserve">ale na základe týchto pochybení nepripustí výdavky z VO do financovania v plnom rozsahu, </w:t>
      </w:r>
      <w:r w:rsidR="00D240F9" w:rsidRPr="002E7B84">
        <w:t>a zároveň identifikuje aj riziko porušenia zákona o ochrane hospodárskej súťaže, je RO oprávnený ukončiť kontrolu zaslaním Správy z kontroly, v ktorej budú identifikované iba tieto iné pochybenia s vplyvom/možným vplyvom na výs</w:t>
      </w:r>
      <w:r w:rsidR="000C199F" w:rsidRPr="002E7B84">
        <w:t xml:space="preserve">ledok VO. </w:t>
      </w:r>
      <w:r w:rsidR="008F5677">
        <w:t xml:space="preserve">V takomto prípade </w:t>
      </w:r>
      <w:r w:rsidR="008F5677" w:rsidRPr="008F5677">
        <w:t xml:space="preserve">je povinnosťou RO po vydaní správy z kontroly zaslať podnet úradu. </w:t>
      </w:r>
      <w:r w:rsidR="00D240F9" w:rsidRPr="002E7B84">
        <w:t xml:space="preserve">Na uvedený režim (postup po vydaní Správy z kontroly) sa už ustanovenia Dohody o spolupráci a tohto metodického pokynu nevzťahujú.  </w:t>
      </w:r>
    </w:p>
    <w:p w14:paraId="2B0F0A37" w14:textId="77777777" w:rsidR="002E7B84" w:rsidRDefault="002E7B84" w:rsidP="00DA2A75">
      <w:pPr>
        <w:pStyle w:val="Odsekzoznamu"/>
        <w:ind w:left="142"/>
        <w:jc w:val="both"/>
      </w:pPr>
    </w:p>
    <w:p w14:paraId="5930F082" w14:textId="79024F91" w:rsidR="00FA093F" w:rsidRPr="00FA093F" w:rsidRDefault="00F8637B" w:rsidP="00DA2A75">
      <w:pPr>
        <w:pStyle w:val="Odsekzoznamu"/>
        <w:numPr>
          <w:ilvl w:val="0"/>
          <w:numId w:val="28"/>
        </w:numPr>
        <w:ind w:left="142"/>
        <w:jc w:val="both"/>
      </w:pPr>
      <w:r w:rsidRPr="00255BE3">
        <w:t>V prípade, ak RO postup</w:t>
      </w:r>
      <w:r w:rsidR="00361F06">
        <w:t xml:space="preserve">oval podľa ods. </w:t>
      </w:r>
      <w:ins w:id="477" w:author="Autor">
        <w:r w:rsidR="00943C40">
          <w:t>6</w:t>
        </w:r>
      </w:ins>
      <w:del w:id="478" w:author="Autor">
        <w:r w:rsidR="00FA093F" w:rsidDel="00943C40">
          <w:delText>5</w:delText>
        </w:r>
      </w:del>
      <w:r w:rsidRPr="00255BE3">
        <w:t xml:space="preserve">, </w:t>
      </w:r>
      <w:r w:rsidRPr="00DA2A75">
        <w:rPr>
          <w:b/>
        </w:rPr>
        <w:t>nie je oprávnený uplatniť ex ante</w:t>
      </w:r>
      <w:r w:rsidR="009E537A">
        <w:rPr>
          <w:b/>
        </w:rPr>
        <w:t>/ex-post</w:t>
      </w:r>
      <w:r w:rsidRPr="00DA2A75">
        <w:rPr>
          <w:b/>
        </w:rPr>
        <w:t xml:space="preserve"> finančnú opravu</w:t>
      </w:r>
      <w:r w:rsidRPr="00255BE3">
        <w:t>.</w:t>
      </w:r>
      <w:r w:rsidR="00FA093F">
        <w:t xml:space="preserve"> </w:t>
      </w:r>
      <w:r w:rsidR="00FA093F" w:rsidRPr="00DA2A75">
        <w:rPr>
          <w:color w:val="000000"/>
        </w:rPr>
        <w:t>RO môže odporučiť svojim prijímateľom, aby do svojich zmluvných podmienok uviedli ako dôvod na odstúpenie od zmluvy (alebo jej časti) s dodávateľom skutočnosť, že zákazka nebude financovaná z fondov EÚ.</w:t>
      </w:r>
    </w:p>
    <w:p w14:paraId="31FF59E5" w14:textId="77777777" w:rsidR="00F53B91" w:rsidRPr="00255BE3" w:rsidRDefault="00F53B91" w:rsidP="00F53B91">
      <w:pPr>
        <w:jc w:val="both"/>
        <w:rPr>
          <w:color w:val="000000"/>
        </w:rPr>
      </w:pPr>
    </w:p>
    <w:p w14:paraId="2C286668" w14:textId="48ACD9ED" w:rsidR="00F8637B" w:rsidRPr="00255BE3" w:rsidRDefault="00F8637B" w:rsidP="00216F52">
      <w:pPr>
        <w:pStyle w:val="Odsekzoznamu"/>
        <w:numPr>
          <w:ilvl w:val="0"/>
          <w:numId w:val="28"/>
        </w:numPr>
        <w:ind w:left="142"/>
        <w:jc w:val="both"/>
        <w:rPr>
          <w:color w:val="000000"/>
        </w:rPr>
      </w:pPr>
      <w:r w:rsidRPr="00255BE3">
        <w:rPr>
          <w:color w:val="000000"/>
        </w:rPr>
        <w:t xml:space="preserve">V prípadoch, kedy RO podal podnet </w:t>
      </w:r>
      <w:r w:rsidR="008643C2">
        <w:rPr>
          <w:color w:val="000000"/>
        </w:rPr>
        <w:t>ú</w:t>
      </w:r>
      <w:r w:rsidRPr="00255BE3">
        <w:rPr>
          <w:color w:val="000000"/>
        </w:rPr>
        <w:t>radu, až do momentu vydania právoplatného rozhodnutia (</w:t>
      </w:r>
      <w:r w:rsidR="00A95FC7">
        <w:rPr>
          <w:color w:val="000000"/>
        </w:rPr>
        <w:t>alebo v</w:t>
      </w:r>
      <w:r w:rsidR="00A95FC7" w:rsidRPr="00255BE3">
        <w:rPr>
          <w:color w:val="000000"/>
        </w:rPr>
        <w:t xml:space="preserve"> prípad</w:t>
      </w:r>
      <w:r w:rsidR="00A95FC7">
        <w:rPr>
          <w:color w:val="000000"/>
        </w:rPr>
        <w:t>e, že</w:t>
      </w:r>
      <w:r w:rsidR="00A95FC7" w:rsidRPr="00255BE3">
        <w:rPr>
          <w:color w:val="000000"/>
        </w:rPr>
        <w:t xml:space="preserve"> </w:t>
      </w:r>
      <w:r w:rsidR="00A95FC7">
        <w:rPr>
          <w:color w:val="000000"/>
        </w:rPr>
        <w:t>ú</w:t>
      </w:r>
      <w:r w:rsidR="00A95FC7" w:rsidRPr="00255BE3">
        <w:rPr>
          <w:color w:val="000000"/>
        </w:rPr>
        <w:t>rad</w:t>
      </w:r>
      <w:r w:rsidR="00A95FC7">
        <w:rPr>
          <w:color w:val="000000"/>
        </w:rPr>
        <w:t xml:space="preserve"> vo veci podnetu nezačína alebo nepokračuje v prešetrovaní/konaní</w:t>
      </w:r>
      <w:r w:rsidRPr="00255BE3">
        <w:rPr>
          <w:color w:val="000000"/>
        </w:rPr>
        <w:t xml:space="preserve">) postupuje </w:t>
      </w:r>
      <w:r w:rsidR="00361F06">
        <w:rPr>
          <w:color w:val="000000"/>
        </w:rPr>
        <w:t xml:space="preserve">RO </w:t>
      </w:r>
      <w:r w:rsidRPr="00255BE3">
        <w:rPr>
          <w:color w:val="000000"/>
        </w:rPr>
        <w:t xml:space="preserve">pri predkladaní výdavkov z predmetného VO do </w:t>
      </w:r>
      <w:r w:rsidR="00361F06">
        <w:rPr>
          <w:color w:val="000000"/>
        </w:rPr>
        <w:t xml:space="preserve">súhrnných žiadostí o platbu </w:t>
      </w:r>
      <w:r w:rsidRPr="00255BE3">
        <w:rPr>
          <w:color w:val="000000"/>
        </w:rPr>
        <w:t xml:space="preserve">podľa inštrukcií </w:t>
      </w:r>
      <w:r w:rsidR="00FA093F">
        <w:rPr>
          <w:color w:val="000000"/>
        </w:rPr>
        <w:t>CO</w:t>
      </w:r>
      <w:r w:rsidRPr="00255BE3">
        <w:rPr>
          <w:color w:val="000000"/>
        </w:rPr>
        <w:t>. Uvedené sa týka tých štandardných e</w:t>
      </w:r>
      <w:r w:rsidR="00361F06">
        <w:rPr>
          <w:color w:val="000000"/>
        </w:rPr>
        <w:t>x-</w:t>
      </w:r>
      <w:r w:rsidRPr="00255BE3">
        <w:rPr>
          <w:color w:val="000000"/>
        </w:rPr>
        <w:t>post kontrol VO</w:t>
      </w:r>
      <w:r w:rsidR="00361F06">
        <w:rPr>
          <w:color w:val="000000"/>
        </w:rPr>
        <w:t>, ktoré sú vykonávané ako opätovné</w:t>
      </w:r>
      <w:r w:rsidRPr="00255BE3">
        <w:rPr>
          <w:color w:val="000000"/>
        </w:rPr>
        <w:t xml:space="preserve"> štandardné ex-post kontroly, t.j. </w:t>
      </w:r>
      <w:r w:rsidR="00A42290">
        <w:rPr>
          <w:color w:val="000000"/>
        </w:rPr>
        <w:t>príspevok z EŠIF alebo jeho časť už bol prijímateľovi poskytnutý</w:t>
      </w:r>
      <w:r w:rsidRPr="00255BE3">
        <w:rPr>
          <w:color w:val="000000"/>
        </w:rPr>
        <w:t>.</w:t>
      </w:r>
    </w:p>
    <w:p w14:paraId="24ED70CF" w14:textId="77777777" w:rsidR="00F53B91" w:rsidRPr="00255BE3" w:rsidRDefault="00F53B91" w:rsidP="00F53B91">
      <w:pPr>
        <w:jc w:val="both"/>
        <w:rPr>
          <w:color w:val="000000"/>
        </w:rPr>
      </w:pPr>
    </w:p>
    <w:p w14:paraId="440D848C" w14:textId="62B6A0EA" w:rsidR="00255BE3" w:rsidRPr="00DA2A75" w:rsidRDefault="00F8637B" w:rsidP="00216F52">
      <w:pPr>
        <w:pStyle w:val="Odsekzoznamu"/>
        <w:numPr>
          <w:ilvl w:val="0"/>
          <w:numId w:val="28"/>
        </w:numPr>
        <w:ind w:left="142"/>
        <w:jc w:val="both"/>
      </w:pPr>
      <w:r w:rsidRPr="00361F06">
        <w:rPr>
          <w:color w:val="000000"/>
        </w:rPr>
        <w:t xml:space="preserve">V osobitých prípadoch (napr. na základe požiadavky iných orgánov) je RO oprávnený zaslať na </w:t>
      </w:r>
      <w:r w:rsidR="008643C2">
        <w:rPr>
          <w:color w:val="000000"/>
        </w:rPr>
        <w:t>ú</w:t>
      </w:r>
      <w:r w:rsidRPr="00361F06">
        <w:rPr>
          <w:color w:val="000000"/>
        </w:rPr>
        <w:t xml:space="preserve">rad podnet </w:t>
      </w:r>
      <w:r w:rsidR="00361F06">
        <w:rPr>
          <w:color w:val="000000"/>
        </w:rPr>
        <w:t>priamo, bez predchádzajúceho využitia inštitútu konzultácie.</w:t>
      </w:r>
    </w:p>
    <w:p w14:paraId="36C15850" w14:textId="77777777" w:rsidR="00B9231D" w:rsidRPr="00DA2A75" w:rsidRDefault="00B9231D" w:rsidP="00DA2A75">
      <w:pPr>
        <w:jc w:val="both"/>
      </w:pPr>
    </w:p>
    <w:p w14:paraId="55A2D669" w14:textId="40DCE5BF" w:rsidR="00255BE3" w:rsidRPr="00255BE3" w:rsidRDefault="00165EB8" w:rsidP="00DA2A75">
      <w:pPr>
        <w:pStyle w:val="Odsekzoznamu"/>
        <w:numPr>
          <w:ilvl w:val="0"/>
          <w:numId w:val="28"/>
        </w:numPr>
        <w:jc w:val="both"/>
      </w:pPr>
      <w:r>
        <w:t xml:space="preserve">V prípade opätovného výkonu </w:t>
      </w:r>
      <w:r w:rsidR="0086581A">
        <w:t>štandardnej</w:t>
      </w:r>
      <w:r>
        <w:t xml:space="preserve"> ex-post kontroly verejného obstarávania </w:t>
      </w:r>
      <w:r w:rsidRPr="00165EB8">
        <w:t>postupu</w:t>
      </w:r>
      <w:r>
        <w:t>je</w:t>
      </w:r>
      <w:r w:rsidRPr="00165EB8">
        <w:t xml:space="preserve"> RO pri zistení možného porušenia pravidiel ochrany hospodárskej súťaže alebo jej narušenia </w:t>
      </w:r>
      <w:r>
        <w:t>podľa aktuálne platných pravidiel</w:t>
      </w:r>
      <w:r w:rsidR="00FA093F">
        <w:t xml:space="preserve"> uvedených v Dohode a tomto metodickom pokyne</w:t>
      </w:r>
      <w:r>
        <w:t>.</w:t>
      </w:r>
    </w:p>
    <w:p w14:paraId="63085508" w14:textId="5A98E204" w:rsidR="00E1107B" w:rsidRDefault="00E1107B" w:rsidP="00165EB8">
      <w:pPr>
        <w:jc w:val="both"/>
        <w:rPr>
          <w:ins w:id="479" w:author="Autor"/>
          <w:b/>
          <w:color w:val="000000"/>
        </w:rPr>
      </w:pPr>
    </w:p>
    <w:p w14:paraId="3623A81E" w14:textId="54A4253E" w:rsidR="008263B6" w:rsidRDefault="008263B6" w:rsidP="00165EB8">
      <w:pPr>
        <w:jc w:val="both"/>
        <w:rPr>
          <w:ins w:id="480" w:author="Autor"/>
          <w:b/>
          <w:color w:val="000000"/>
        </w:rPr>
      </w:pPr>
    </w:p>
    <w:p w14:paraId="3835A6AC" w14:textId="65598BFC" w:rsidR="008263B6" w:rsidRDefault="008263B6" w:rsidP="00165EB8">
      <w:pPr>
        <w:jc w:val="both"/>
        <w:rPr>
          <w:ins w:id="481" w:author="Autor"/>
          <w:b/>
          <w:color w:val="000000"/>
        </w:rPr>
      </w:pPr>
    </w:p>
    <w:p w14:paraId="375C2B39" w14:textId="77777777" w:rsidR="008263B6" w:rsidRPr="00255BE3" w:rsidRDefault="008263B6" w:rsidP="00165EB8">
      <w:pPr>
        <w:jc w:val="both"/>
        <w:rPr>
          <w:b/>
          <w:color w:val="000000"/>
        </w:rPr>
      </w:pPr>
    </w:p>
    <w:p w14:paraId="51B2FA68" w14:textId="1E3F213F" w:rsidR="00F8637B" w:rsidRPr="00D23701" w:rsidRDefault="00BA6E18" w:rsidP="00255BE3">
      <w:pPr>
        <w:ind w:left="-284"/>
        <w:jc w:val="both"/>
        <w:rPr>
          <w:b/>
          <w:color w:val="365F91" w:themeColor="accent1" w:themeShade="BF"/>
        </w:rPr>
      </w:pPr>
      <w:r>
        <w:rPr>
          <w:b/>
          <w:color w:val="365F91" w:themeColor="accent1" w:themeShade="BF"/>
        </w:rPr>
        <w:t>6</w:t>
      </w:r>
      <w:r w:rsidR="00255BE3" w:rsidRPr="00D23701">
        <w:rPr>
          <w:b/>
          <w:color w:val="365F91" w:themeColor="accent1" w:themeShade="BF"/>
        </w:rPr>
        <w:t xml:space="preserve">.3 </w:t>
      </w:r>
      <w:r w:rsidR="00F8637B" w:rsidRPr="00D23701">
        <w:rPr>
          <w:b/>
          <w:color w:val="365F91" w:themeColor="accent1" w:themeShade="BF"/>
        </w:rPr>
        <w:t>Následná ex post kontrola</w:t>
      </w:r>
    </w:p>
    <w:p w14:paraId="5A3D5434" w14:textId="77777777" w:rsidR="00E1107B" w:rsidRPr="00255BE3" w:rsidRDefault="00E1107B" w:rsidP="00F8637B">
      <w:pPr>
        <w:jc w:val="both"/>
        <w:rPr>
          <w:color w:val="000000"/>
        </w:rPr>
      </w:pPr>
    </w:p>
    <w:p w14:paraId="7DD4225B" w14:textId="77777777" w:rsidR="00F8637B" w:rsidRDefault="00F8637B" w:rsidP="003B7E41">
      <w:pPr>
        <w:pStyle w:val="Odsekzoznamu"/>
        <w:numPr>
          <w:ilvl w:val="0"/>
          <w:numId w:val="29"/>
        </w:numPr>
        <w:ind w:left="142"/>
        <w:jc w:val="both"/>
        <w:rPr>
          <w:color w:val="000000"/>
        </w:rPr>
      </w:pPr>
      <w:r w:rsidRPr="00255BE3">
        <w:rPr>
          <w:color w:val="000000"/>
        </w:rPr>
        <w:t xml:space="preserve">Ak RO identifikuje protisúťažné </w:t>
      </w:r>
      <w:r w:rsidR="00361F06">
        <w:rPr>
          <w:color w:val="000000"/>
        </w:rPr>
        <w:t>konanie pri výkone následnej ex-</w:t>
      </w:r>
      <w:r w:rsidRPr="00255BE3">
        <w:rPr>
          <w:color w:val="000000"/>
        </w:rPr>
        <w:t>post kontroly, postupuje an</w:t>
      </w:r>
      <w:r w:rsidR="00361F06">
        <w:rPr>
          <w:color w:val="000000"/>
        </w:rPr>
        <w:t>alogicky ako pri štandardnej ex-</w:t>
      </w:r>
      <w:r w:rsidRPr="00255BE3">
        <w:rPr>
          <w:color w:val="000000"/>
        </w:rPr>
        <w:t>post kontrole.</w:t>
      </w:r>
    </w:p>
    <w:p w14:paraId="4E370A99" w14:textId="77777777" w:rsidR="00D23701" w:rsidRDefault="00D23701" w:rsidP="00D23701">
      <w:pPr>
        <w:pStyle w:val="Odsekzoznamu"/>
        <w:ind w:left="142"/>
        <w:jc w:val="both"/>
        <w:rPr>
          <w:color w:val="000000"/>
        </w:rPr>
      </w:pPr>
    </w:p>
    <w:p w14:paraId="309E6E11" w14:textId="77777777" w:rsidR="00F8637B" w:rsidRPr="00255BE3" w:rsidRDefault="00F8637B" w:rsidP="00F8637B">
      <w:pPr>
        <w:jc w:val="both"/>
        <w:rPr>
          <w:b/>
          <w:color w:val="000000"/>
        </w:rPr>
      </w:pPr>
    </w:p>
    <w:p w14:paraId="48F15DE3" w14:textId="3A0089B1" w:rsidR="00F8637B" w:rsidRPr="00D23701" w:rsidRDefault="00BA6E18" w:rsidP="00D23701">
      <w:pPr>
        <w:ind w:left="-284"/>
        <w:jc w:val="both"/>
        <w:rPr>
          <w:b/>
          <w:color w:val="365F91" w:themeColor="accent1" w:themeShade="BF"/>
        </w:rPr>
      </w:pPr>
      <w:r>
        <w:rPr>
          <w:b/>
          <w:color w:val="365F91" w:themeColor="accent1" w:themeShade="BF"/>
        </w:rPr>
        <w:t>6</w:t>
      </w:r>
      <w:r w:rsidR="00255BE3" w:rsidRPr="00D23701">
        <w:rPr>
          <w:b/>
          <w:color w:val="365F91" w:themeColor="accent1" w:themeShade="BF"/>
        </w:rPr>
        <w:t xml:space="preserve">.4 </w:t>
      </w:r>
      <w:r w:rsidR="00F8637B" w:rsidRPr="00D23701">
        <w:rPr>
          <w:b/>
          <w:color w:val="365F91" w:themeColor="accent1" w:themeShade="BF"/>
        </w:rPr>
        <w:t xml:space="preserve">Kontrola </w:t>
      </w:r>
      <w:r w:rsidR="00A42290">
        <w:rPr>
          <w:b/>
          <w:color w:val="365F91" w:themeColor="accent1" w:themeShade="BF"/>
        </w:rPr>
        <w:t>zákaziek zadávaných na základe rámcovej dohody</w:t>
      </w:r>
    </w:p>
    <w:p w14:paraId="6EABB3E4" w14:textId="77777777" w:rsidR="00E1107B" w:rsidRPr="00255BE3" w:rsidRDefault="00E1107B" w:rsidP="00F8637B">
      <w:pPr>
        <w:jc w:val="both"/>
        <w:rPr>
          <w:b/>
          <w:color w:val="000000"/>
        </w:rPr>
      </w:pPr>
    </w:p>
    <w:p w14:paraId="4C211748" w14:textId="7566A248" w:rsidR="00F8637B" w:rsidRPr="00255BE3" w:rsidRDefault="00A42290" w:rsidP="003B7E41">
      <w:pPr>
        <w:pStyle w:val="Odsekzoznamu"/>
        <w:numPr>
          <w:ilvl w:val="0"/>
          <w:numId w:val="30"/>
        </w:numPr>
        <w:ind w:left="142"/>
        <w:jc w:val="both"/>
        <w:rPr>
          <w:color w:val="000000"/>
        </w:rPr>
      </w:pPr>
      <w:r>
        <w:rPr>
          <w:color w:val="000000"/>
        </w:rPr>
        <w:t xml:space="preserve">V prípade, </w:t>
      </w:r>
      <w:r w:rsidR="00F8637B" w:rsidRPr="00255BE3">
        <w:rPr>
          <w:color w:val="000000"/>
        </w:rPr>
        <w:t>ak rizikové indi</w:t>
      </w:r>
      <w:r>
        <w:rPr>
          <w:color w:val="000000"/>
        </w:rPr>
        <w:t>kátory alebo indície nasvedčujú</w:t>
      </w:r>
      <w:r w:rsidR="00F8637B" w:rsidRPr="00255BE3">
        <w:rPr>
          <w:color w:val="000000"/>
        </w:rPr>
        <w:t>, že dohoda obmedzujúca hospodársku súťaž nastala až</w:t>
      </w:r>
      <w:r>
        <w:rPr>
          <w:color w:val="000000"/>
        </w:rPr>
        <w:t xml:space="preserve"> počas plnenia</w:t>
      </w:r>
      <w:r w:rsidR="004B59D5">
        <w:rPr>
          <w:color w:val="000000"/>
        </w:rPr>
        <w:t xml:space="preserve"> rámcovej dohody</w:t>
      </w:r>
      <w:r w:rsidR="00F8637B" w:rsidRPr="00255BE3">
        <w:rPr>
          <w:color w:val="000000"/>
        </w:rPr>
        <w:t xml:space="preserve">, </w:t>
      </w:r>
      <w:r w:rsidR="004B59D5">
        <w:rPr>
          <w:color w:val="000000"/>
        </w:rPr>
        <w:t>čo bolo zistené pri finančnej kontrole čiastkových zákaziek zadávaných na základe rámcovej dohody</w:t>
      </w:r>
      <w:r w:rsidR="00216F52">
        <w:rPr>
          <w:color w:val="000000"/>
        </w:rPr>
        <w:t>, je RO oprávnený požiadať ú</w:t>
      </w:r>
      <w:r w:rsidR="00F8637B" w:rsidRPr="00255BE3">
        <w:rPr>
          <w:color w:val="000000"/>
        </w:rPr>
        <w:t xml:space="preserve">rad o spoluprácu niektorým zo spôsobov uvedených v článku I ods. </w:t>
      </w:r>
      <w:r w:rsidR="00FA093F">
        <w:rPr>
          <w:color w:val="000000"/>
        </w:rPr>
        <w:t>5</w:t>
      </w:r>
      <w:r w:rsidR="00F8637B" w:rsidRPr="00255BE3">
        <w:rPr>
          <w:color w:val="000000"/>
        </w:rPr>
        <w:t xml:space="preserve"> písm. a) alebo b) Dohody, pričom obdobne ako pri ostatných typoch kontrol postupuje najprv prostredníctvom inštitútu konzultácie.  </w:t>
      </w:r>
    </w:p>
    <w:p w14:paraId="2C86FCE6" w14:textId="77777777" w:rsidR="00B1448B" w:rsidRPr="00255BE3" w:rsidRDefault="00B1448B" w:rsidP="00B1448B">
      <w:pPr>
        <w:pStyle w:val="Odsekzoznamu"/>
        <w:ind w:left="142"/>
        <w:jc w:val="both"/>
        <w:rPr>
          <w:color w:val="000000"/>
        </w:rPr>
      </w:pPr>
    </w:p>
    <w:p w14:paraId="51A0D1EE" w14:textId="3ABB8709" w:rsidR="00B1448B" w:rsidRPr="00255BE3" w:rsidRDefault="00F8637B" w:rsidP="003B7E41">
      <w:pPr>
        <w:pStyle w:val="Odsekzoznamu"/>
        <w:numPr>
          <w:ilvl w:val="0"/>
          <w:numId w:val="30"/>
        </w:numPr>
        <w:ind w:left="142"/>
        <w:jc w:val="both"/>
        <w:rPr>
          <w:color w:val="000000"/>
        </w:rPr>
      </w:pPr>
      <w:r w:rsidRPr="00255BE3">
        <w:rPr>
          <w:color w:val="000000"/>
        </w:rPr>
        <w:t xml:space="preserve">V prípade čiastkových </w:t>
      </w:r>
      <w:r w:rsidR="00217B38">
        <w:rPr>
          <w:color w:val="000000"/>
        </w:rPr>
        <w:t>zákaziek zadávaných na základe rámcovej dohody</w:t>
      </w:r>
      <w:r w:rsidRPr="00255BE3">
        <w:rPr>
          <w:color w:val="000000"/>
        </w:rPr>
        <w:t xml:space="preserve"> sa </w:t>
      </w:r>
      <w:r w:rsidR="00217B38">
        <w:rPr>
          <w:color w:val="000000"/>
        </w:rPr>
        <w:t xml:space="preserve">finančný </w:t>
      </w:r>
      <w:r w:rsidRPr="00255BE3">
        <w:rPr>
          <w:color w:val="000000"/>
        </w:rPr>
        <w:t>limit 100 000 EUR bez DPH</w:t>
      </w:r>
      <w:r w:rsidR="00B1448B" w:rsidRPr="00255BE3">
        <w:rPr>
          <w:color w:val="000000"/>
        </w:rPr>
        <w:t xml:space="preserve"> </w:t>
      </w:r>
      <w:r w:rsidR="00217B38">
        <w:rPr>
          <w:color w:val="000000"/>
        </w:rPr>
        <w:t xml:space="preserve">považuje za splnený, </w:t>
      </w:r>
      <w:r w:rsidR="008F5677" w:rsidRPr="008F5677">
        <w:rPr>
          <w:color w:val="000000"/>
        </w:rPr>
        <w:t>ak uvedený finančný limit spĺňa samotná rámcová dohoda.</w:t>
      </w:r>
      <w:r w:rsidR="00B1448B" w:rsidRPr="00255BE3">
        <w:rPr>
          <w:color w:val="000000"/>
        </w:rPr>
        <w:t xml:space="preserve"> </w:t>
      </w:r>
    </w:p>
    <w:p w14:paraId="21A27127" w14:textId="77777777" w:rsidR="00F8637B" w:rsidRPr="00255BE3" w:rsidRDefault="00F8637B" w:rsidP="00B1448B">
      <w:pPr>
        <w:jc w:val="both"/>
        <w:rPr>
          <w:color w:val="000000"/>
        </w:rPr>
      </w:pPr>
      <w:r w:rsidRPr="00255BE3">
        <w:rPr>
          <w:color w:val="000000"/>
        </w:rPr>
        <w:t xml:space="preserve"> </w:t>
      </w:r>
    </w:p>
    <w:p w14:paraId="6FDBA8E7" w14:textId="493B2E01" w:rsidR="00F8637B" w:rsidRPr="00217B38" w:rsidRDefault="00217B38" w:rsidP="00217B38">
      <w:pPr>
        <w:pStyle w:val="Odsekzoznamu"/>
        <w:numPr>
          <w:ilvl w:val="0"/>
          <w:numId w:val="30"/>
        </w:numPr>
        <w:ind w:left="142"/>
        <w:jc w:val="both"/>
        <w:rPr>
          <w:color w:val="000000"/>
        </w:rPr>
      </w:pPr>
      <w:r w:rsidRPr="00217B38">
        <w:rPr>
          <w:color w:val="000000"/>
        </w:rPr>
        <w:t xml:space="preserve">V prípade, ak </w:t>
      </w:r>
      <w:r w:rsidR="008643C2">
        <w:rPr>
          <w:color w:val="000000"/>
        </w:rPr>
        <w:t>ú</w:t>
      </w:r>
      <w:r w:rsidRPr="00217B38">
        <w:rPr>
          <w:color w:val="000000"/>
        </w:rPr>
        <w:t xml:space="preserve">rad </w:t>
      </w:r>
      <w:r w:rsidR="0068489F">
        <w:rPr>
          <w:color w:val="000000"/>
        </w:rPr>
        <w:t xml:space="preserve">v rámci konzultácií </w:t>
      </w:r>
      <w:r w:rsidRPr="00217B38">
        <w:rPr>
          <w:color w:val="000000"/>
        </w:rPr>
        <w:t xml:space="preserve">potvrdí opodstatnenosť indícií nasvedčujúcich porušeniu pravidiel hospodárskej súťaže, </w:t>
      </w:r>
      <w:r w:rsidR="00647511" w:rsidRPr="00255BE3">
        <w:rPr>
          <w:color w:val="000000"/>
        </w:rPr>
        <w:t xml:space="preserve">alebo ak po </w:t>
      </w:r>
      <w:r w:rsidR="00647511">
        <w:rPr>
          <w:color w:val="000000"/>
        </w:rPr>
        <w:t>využití inštitútu konzultácie</w:t>
      </w:r>
      <w:r w:rsidR="00647511" w:rsidRPr="00255BE3">
        <w:rPr>
          <w:color w:val="000000"/>
        </w:rPr>
        <w:t xml:space="preserve"> s </w:t>
      </w:r>
      <w:r w:rsidR="00647511">
        <w:rPr>
          <w:color w:val="000000"/>
        </w:rPr>
        <w:t>ú</w:t>
      </w:r>
      <w:r w:rsidR="00647511" w:rsidRPr="00255BE3">
        <w:rPr>
          <w:color w:val="000000"/>
        </w:rPr>
        <w:t xml:space="preserve">radom </w:t>
      </w:r>
      <w:r w:rsidR="00647511">
        <w:rPr>
          <w:color w:val="000000"/>
        </w:rPr>
        <w:t xml:space="preserve">má RO ďalej </w:t>
      </w:r>
      <w:r w:rsidR="00647511" w:rsidRPr="00255BE3">
        <w:rPr>
          <w:color w:val="000000"/>
        </w:rPr>
        <w:t>vážne a odôvodnené pochybnosti, že uchádzač alebo záujemca uzavrel v danom verejnom obstarávaní s iným hospodárskym subjektom dohodu narúšajúcu hospodársku súťaž</w:t>
      </w:r>
      <w:r w:rsidR="00647511">
        <w:rPr>
          <w:color w:val="000000"/>
        </w:rPr>
        <w:t xml:space="preserve">, </w:t>
      </w:r>
      <w:r w:rsidRPr="00217B38">
        <w:rPr>
          <w:color w:val="000000"/>
        </w:rPr>
        <w:t xml:space="preserve">je RO </w:t>
      </w:r>
      <w:r w:rsidR="007E189B">
        <w:rPr>
          <w:color w:val="000000"/>
        </w:rPr>
        <w:t>povinný</w:t>
      </w:r>
      <w:r w:rsidRPr="00217B38">
        <w:rPr>
          <w:color w:val="000000"/>
        </w:rPr>
        <w:t xml:space="preserve"> zaslať na </w:t>
      </w:r>
      <w:r w:rsidR="008643C2">
        <w:rPr>
          <w:color w:val="000000"/>
        </w:rPr>
        <w:t>ú</w:t>
      </w:r>
      <w:r w:rsidRPr="00217B38">
        <w:rPr>
          <w:color w:val="000000"/>
        </w:rPr>
        <w:t xml:space="preserve">rad podnet (pri rešpektovaní pravidla finančného limitu na zaslanie takéhoto podnetu) podľa článku I. ods. </w:t>
      </w:r>
      <w:r w:rsidR="00FA093F">
        <w:rPr>
          <w:color w:val="000000"/>
        </w:rPr>
        <w:t>5</w:t>
      </w:r>
      <w:r w:rsidRPr="00217B38">
        <w:rPr>
          <w:color w:val="000000"/>
        </w:rPr>
        <w:t xml:space="preserve"> písm. a) Dohody (ak si medzitým </w:t>
      </w:r>
      <w:r w:rsidR="008643C2">
        <w:rPr>
          <w:color w:val="000000"/>
        </w:rPr>
        <w:t>ú</w:t>
      </w:r>
      <w:r w:rsidRPr="00217B38">
        <w:rPr>
          <w:color w:val="000000"/>
        </w:rPr>
        <w:t xml:space="preserve">rad podnet neosvojil a nezačal konanie z vlastnej iniciatívy). </w:t>
      </w:r>
    </w:p>
    <w:p w14:paraId="6C69FAB1" w14:textId="77777777" w:rsidR="00B1448B" w:rsidRPr="00255BE3" w:rsidRDefault="00B1448B" w:rsidP="00DA2A75"/>
    <w:p w14:paraId="6184DF0D" w14:textId="3472FC0C" w:rsidR="00B1448B" w:rsidRPr="00DA2A75" w:rsidRDefault="00F8637B" w:rsidP="00216F52">
      <w:pPr>
        <w:pStyle w:val="Odsekzoznamu"/>
        <w:numPr>
          <w:ilvl w:val="0"/>
          <w:numId w:val="30"/>
        </w:numPr>
        <w:ind w:left="142"/>
        <w:jc w:val="both"/>
      </w:pPr>
      <w:r w:rsidRPr="00255BE3">
        <w:rPr>
          <w:color w:val="000000"/>
        </w:rPr>
        <w:t xml:space="preserve">V prípade, ak bol na </w:t>
      </w:r>
      <w:r w:rsidR="008643C2">
        <w:rPr>
          <w:color w:val="000000"/>
        </w:rPr>
        <w:t>ú</w:t>
      </w:r>
      <w:r w:rsidRPr="00255BE3">
        <w:rPr>
          <w:color w:val="000000"/>
        </w:rPr>
        <w:t>rad podaný podnet, postupuje RO analogicky podľa úpravy p</w:t>
      </w:r>
      <w:r w:rsidR="004474D2">
        <w:rPr>
          <w:color w:val="000000"/>
        </w:rPr>
        <w:t>latnej pre výkon štandardnej ex-</w:t>
      </w:r>
      <w:r w:rsidRPr="00255BE3">
        <w:rPr>
          <w:color w:val="000000"/>
        </w:rPr>
        <w:t>post kontroly vrátane povinnosti postupovať pri predkladaní výdav</w:t>
      </w:r>
      <w:r w:rsidR="004474D2">
        <w:rPr>
          <w:color w:val="000000"/>
        </w:rPr>
        <w:t>kov z predmetného VO do súhrnných žiadostí</w:t>
      </w:r>
      <w:r w:rsidRPr="00255BE3">
        <w:rPr>
          <w:color w:val="000000"/>
        </w:rPr>
        <w:t xml:space="preserve"> o platbu podľa inš</w:t>
      </w:r>
      <w:r w:rsidR="002A4159">
        <w:rPr>
          <w:color w:val="000000"/>
        </w:rPr>
        <w:t xml:space="preserve">trukcií </w:t>
      </w:r>
      <w:r w:rsidR="00FA093F">
        <w:rPr>
          <w:color w:val="000000"/>
        </w:rPr>
        <w:t>CO</w:t>
      </w:r>
      <w:r w:rsidRPr="00255BE3">
        <w:rPr>
          <w:color w:val="000000"/>
        </w:rPr>
        <w:t>.</w:t>
      </w:r>
    </w:p>
    <w:p w14:paraId="063215E0" w14:textId="77777777" w:rsidR="00E22235" w:rsidRPr="00DA2A75" w:rsidRDefault="00E22235" w:rsidP="00DA2A75">
      <w:pPr>
        <w:pStyle w:val="Odsekzoznamu"/>
        <w:ind w:left="142"/>
        <w:jc w:val="both"/>
      </w:pPr>
    </w:p>
    <w:p w14:paraId="57F5A7C5" w14:textId="28CF02B7" w:rsidR="00E22235" w:rsidRPr="00DA2A75" w:rsidRDefault="0055090E" w:rsidP="00216F52">
      <w:pPr>
        <w:pStyle w:val="Odsekzoznamu"/>
        <w:numPr>
          <w:ilvl w:val="0"/>
          <w:numId w:val="30"/>
        </w:numPr>
        <w:ind w:left="142"/>
        <w:jc w:val="both"/>
      </w:pPr>
      <w:r>
        <w:t>V prípade potvrdenia porušenia pravidiel ochrany hospodárskej súťaže, RO môže rozhodnúť o nepripustení výdavkov do financovania</w:t>
      </w:r>
      <w:r w:rsidR="00E45440">
        <w:t xml:space="preserve"> iba vo vzťahu k výdavkom čiastkovej zákazky zadávanej na základe rámcovej dohody, ak sa porušenie pravidiel ochrany hospodárskej súťaže týka </w:t>
      </w:r>
      <w:r w:rsidR="00FA093F">
        <w:t xml:space="preserve">výlučne </w:t>
      </w:r>
      <w:r w:rsidR="00E45440">
        <w:t>čiastkového zadávania zákazky (napr. opätovné otvorenie súťaže v prípade rámcovej dohody uzavretej s viacerými uchádzačmi).</w:t>
      </w:r>
      <w:r>
        <w:t xml:space="preserve"> </w:t>
      </w:r>
      <w:r w:rsidR="00BC59A1">
        <w:t xml:space="preserve"> </w:t>
      </w:r>
    </w:p>
    <w:p w14:paraId="569E31E7" w14:textId="77777777" w:rsidR="00F8637B" w:rsidRPr="00255BE3" w:rsidRDefault="00F8637B" w:rsidP="00F8637B">
      <w:pPr>
        <w:rPr>
          <w:b/>
        </w:rPr>
      </w:pPr>
    </w:p>
    <w:p w14:paraId="0DED406A" w14:textId="77777777" w:rsidR="00E1107B" w:rsidRPr="00137F3D" w:rsidRDefault="00D23701" w:rsidP="00137F3D">
      <w:pPr>
        <w:pStyle w:val="MPCKO1"/>
        <w:numPr>
          <w:ilvl w:val="0"/>
          <w:numId w:val="1"/>
        </w:numPr>
        <w:ind w:left="142" w:hanging="426"/>
      </w:pPr>
      <w:bookmarkStart w:id="482" w:name="_Toc38880626"/>
      <w:r>
        <w:t>Sankcie</w:t>
      </w:r>
      <w:bookmarkEnd w:id="482"/>
    </w:p>
    <w:p w14:paraId="1E82B3AE" w14:textId="51766DBE" w:rsidR="00F8637B" w:rsidRDefault="00F8637B" w:rsidP="00DA2A75">
      <w:pPr>
        <w:pStyle w:val="Odsekzoznamu"/>
        <w:numPr>
          <w:ilvl w:val="0"/>
          <w:numId w:val="32"/>
        </w:numPr>
        <w:ind w:left="0"/>
        <w:jc w:val="both"/>
      </w:pPr>
      <w:r w:rsidRPr="00255BE3">
        <w:t>V prípade právoplatného</w:t>
      </w:r>
      <w:r w:rsidR="00D9200E">
        <w:t xml:space="preserve"> a vykonateľného</w:t>
      </w:r>
      <w:r w:rsidRPr="00255BE3">
        <w:t xml:space="preserve"> rozhodnutia</w:t>
      </w:r>
      <w:r w:rsidR="00850CCB">
        <w:t xml:space="preserve"> </w:t>
      </w:r>
      <w:ins w:id="483" w:author="Autor">
        <w:r w:rsidR="008263B6">
          <w:t>úradu</w:t>
        </w:r>
      </w:ins>
      <w:del w:id="484" w:author="Autor">
        <w:r w:rsidR="00850CCB" w:rsidDel="008263B6">
          <w:delText>PMÚ</w:delText>
        </w:r>
      </w:del>
      <w:r w:rsidR="00850CCB">
        <w:t xml:space="preserve">, ktorým by bola potvrdená </w:t>
      </w:r>
      <w:r w:rsidRPr="00255BE3">
        <w:t>dohoda</w:t>
      </w:r>
      <w:r w:rsidR="00850CCB">
        <w:t xml:space="preserve"> obmedzujúca súťaž, </w:t>
      </w:r>
      <w:r w:rsidR="003963A3">
        <w:t xml:space="preserve">RO </w:t>
      </w:r>
      <w:r w:rsidR="00850CCB">
        <w:t xml:space="preserve">postupuje </w:t>
      </w:r>
      <w:r w:rsidRPr="00255BE3">
        <w:t>podľa Metodického pokynu CKO č. 5 k určovaniu finančných opráv, ktoré má riadiaci orgán uplatňovať pri nedodržaní pravidiel a postupov verejného obstarávania v rámci programového o</w:t>
      </w:r>
      <w:r w:rsidR="00AA0734">
        <w:t>bdobia 2014 – 2020.</w:t>
      </w:r>
    </w:p>
    <w:p w14:paraId="1733EC1C" w14:textId="77777777" w:rsidR="00D23701" w:rsidRDefault="00D23701" w:rsidP="00D23701">
      <w:pPr>
        <w:pStyle w:val="MPCKO1"/>
        <w:numPr>
          <w:ilvl w:val="0"/>
          <w:numId w:val="1"/>
        </w:numPr>
        <w:ind w:left="0" w:hanging="426"/>
      </w:pPr>
      <w:bookmarkStart w:id="485" w:name="_Toc38880627"/>
      <w:r>
        <w:t>Zoznam príloh</w:t>
      </w:r>
      <w:bookmarkEnd w:id="485"/>
    </w:p>
    <w:p w14:paraId="3DF5B61A" w14:textId="77777777" w:rsidR="00275357" w:rsidRDefault="003963A3" w:rsidP="00D23701">
      <w:pPr>
        <w:spacing w:before="120" w:after="120"/>
        <w:jc w:val="both"/>
        <w:rPr>
          <w:lang w:eastAsia="en-US"/>
        </w:rPr>
      </w:pPr>
      <w:r>
        <w:rPr>
          <w:color w:val="000000"/>
        </w:rPr>
        <w:t>Príloha č. 1: „</w:t>
      </w:r>
      <w:r w:rsidR="00D23701" w:rsidRPr="00255BE3">
        <w:rPr>
          <w:color w:val="000000"/>
        </w:rPr>
        <w:t>Podnet na prešetrenie – oznámenie</w:t>
      </w:r>
      <w:r>
        <w:rPr>
          <w:color w:val="000000"/>
        </w:rPr>
        <w:t>“</w:t>
      </w:r>
    </w:p>
    <w:sectPr w:rsidR="00275357">
      <w:headerReference w:type="default" r:id="rId10"/>
      <w:footerReference w:type="default" r:id="rId11"/>
      <w:pgSz w:w="11906" w:h="16838"/>
      <w:pgMar w:top="1417" w:right="1417" w:bottom="1417" w:left="1417"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26591D5" w14:textId="77777777" w:rsidR="008C6052" w:rsidRDefault="008C6052">
      <w:r>
        <w:separator/>
      </w:r>
    </w:p>
  </w:endnote>
  <w:endnote w:type="continuationSeparator" w:id="0">
    <w:p w14:paraId="48DEE87F" w14:textId="77777777" w:rsidR="008C6052" w:rsidRDefault="008C60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rbel">
    <w:panose1 w:val="020B0503020204020204"/>
    <w:charset w:val="EE"/>
    <w:family w:val="swiss"/>
    <w:pitch w:val="variable"/>
    <w:sig w:usb0="A00002EF" w:usb1="4000A44B" w:usb2="00000000" w:usb3="00000000" w:csb0="0000019F" w:csb1="00000000"/>
  </w:font>
  <w:font w:name="9999999">
    <w:altName w:val="Arial"/>
    <w:panose1 w:val="00000000000000000000"/>
    <w:charset w:val="00"/>
    <w:family w:val="roman"/>
    <w:notTrueType/>
    <w:pitch w:val="default"/>
    <w:sig w:usb0="00000003" w:usb1="00000000" w:usb2="00000000" w:usb3="00000000" w:csb0="00000001"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5D611F" w14:textId="77777777" w:rsidR="00216F52" w:rsidRDefault="00216F52">
    <w:pPr>
      <w:tabs>
        <w:tab w:val="center" w:pos="4536"/>
        <w:tab w:val="right" w:pos="9072"/>
      </w:tabs>
      <w:jc w:val="right"/>
    </w:pPr>
    <w:r>
      <w:rPr>
        <w:noProof/>
      </w:rPr>
      <mc:AlternateContent>
        <mc:Choice Requires="wps">
          <w:drawing>
            <wp:anchor distT="0" distB="0" distL="114300" distR="114300" simplePos="0" relativeHeight="251661312" behindDoc="0" locked="0" layoutInCell="1" allowOverlap="1" wp14:anchorId="177EDCE0" wp14:editId="78EC398A">
              <wp:simplePos x="0" y="0"/>
              <wp:positionH relativeFrom="column">
                <wp:posOffset>-4445</wp:posOffset>
              </wp:positionH>
              <wp:positionV relativeFrom="paragraph">
                <wp:posOffset>151130</wp:posOffset>
              </wp:positionV>
              <wp:extent cx="5762625" cy="9525"/>
              <wp:effectExtent l="57150" t="38100" r="47625" b="85725"/>
              <wp:wrapNone/>
              <wp:docPr id="4" name="Rovná spojnica 4"/>
              <wp:cNvGraphicFramePr/>
              <a:graphic xmlns:a="http://schemas.openxmlformats.org/drawingml/2006/main">
                <a:graphicData uri="http://schemas.microsoft.com/office/word/2010/wordprocessingShape">
                  <wps:wsp>
                    <wps:cNvCnPr/>
                    <wps:spPr>
                      <a:xfrm flipV="1">
                        <a:off x="0" y="0"/>
                        <a:ext cx="5762625" cy="9525"/>
                      </a:xfrm>
                      <a:prstGeom prst="line">
                        <a:avLst/>
                      </a:prstGeom>
                      <a:noFill/>
                      <a:ln w="38100" cap="flat" cmpd="sng" algn="ctr">
                        <a:solidFill>
                          <a:srgbClr val="4F81BD"/>
                        </a:solidFill>
                        <a:prstDash val="solid"/>
                      </a:ln>
                      <a:effectLst>
                        <a:outerShdw blurRad="40000" dist="23000" dir="5400000" rotWithShape="0">
                          <a:srgbClr val="000000">
                            <a:alpha val="35000"/>
                          </a:srgbClr>
                        </a:outerShdw>
                      </a:effectLst>
                    </wps:spPr>
                    <wps:bodyPr/>
                  </wps:wsp>
                </a:graphicData>
              </a:graphic>
            </wp:anchor>
          </w:drawing>
        </mc:Choice>
        <mc:Fallback>
          <w:pict>
            <v:line w14:anchorId="4332A69C" id="Rovná spojnica 4" o:spid="_x0000_s1026" style="position:absolute;flip:y;z-index:251661312;visibility:visible;mso-wrap-style:square;mso-wrap-distance-left:9pt;mso-wrap-distance-top:0;mso-wrap-distance-right:9pt;mso-wrap-distance-bottom:0;mso-position-horizontal:absolute;mso-position-horizontal-relative:text;mso-position-vertical:absolute;mso-position-vertical-relative:text"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" strokecolor="#4f81bd" strokeweight="3pt">
              <v:shadow on="t" color="black" opacity="22937f" origin=",.5" offset="0,.63889mm"/>
            </v:line>
          </w:pict>
        </mc:Fallback>
      </mc:AlternateContent>
    </w:r>
    <w:r>
      <w:t xml:space="preserve"> </w:t>
    </w:r>
  </w:p>
  <w:p w14:paraId="3F63C6D1" w14:textId="71CDDD53" w:rsidR="00216F52" w:rsidRDefault="00216F52">
    <w:pPr>
      <w:tabs>
        <w:tab w:val="center" w:pos="4536"/>
        <w:tab w:val="right" w:pos="9072"/>
      </w:tabs>
      <w:jc w:val="right"/>
    </w:pPr>
    <w:r>
      <w:rPr>
        <w:noProof/>
      </w:rPr>
      <w:drawing>
        <wp:anchor distT="0" distB="0" distL="114300" distR="114300" simplePos="0" relativeHeight="251662336" behindDoc="1" locked="0" layoutInCell="1" allowOverlap="1" wp14:anchorId="19685DDE" wp14:editId="53E5D581">
          <wp:simplePos x="0" y="0"/>
          <wp:positionH relativeFrom="column">
            <wp:posOffset>71755</wp:posOffset>
          </wp:positionH>
          <wp:positionV relativeFrom="paragraph">
            <wp:posOffset>53340</wp:posOffset>
          </wp:positionV>
          <wp:extent cx="704850" cy="513080"/>
          <wp:effectExtent l="0" t="0" r="0" b="1270"/>
          <wp:wrapTight wrapText="bothSides">
            <wp:wrapPolygon edited="0">
              <wp:start x="0" y="0"/>
              <wp:lineTo x="0" y="20851"/>
              <wp:lineTo x="21016" y="20851"/>
              <wp:lineTo x="21016" y="0"/>
              <wp:lineTo x="0" y="0"/>
            </wp:wrapPolygon>
          </wp:wrapTight>
          <wp:docPr id="6" name="Obrázo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04850" cy="513080"/>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Strana </w:t>
    </w:r>
    <w:sdt>
      <w:sdtPr>
        <w:id w:val="320479949"/>
        <w:docPartObj>
          <w:docPartGallery w:val="Page Numbers (Bottom of Page)"/>
          <w:docPartUnique/>
        </w:docPartObj>
      </w:sdtPr>
      <w:sdtEndPr/>
      <w:sdtContent>
        <w:r>
          <w:fldChar w:fldCharType="begin"/>
        </w:r>
        <w:r>
          <w:instrText>PAGE   \* MERGEFORMAT</w:instrText>
        </w:r>
        <w:r>
          <w:fldChar w:fldCharType="separate"/>
        </w:r>
        <w:r w:rsidR="00027DEA">
          <w:rPr>
            <w:noProof/>
          </w:rPr>
          <w:t>8</w:t>
        </w:r>
        <w:r>
          <w:fldChar w:fldCharType="end"/>
        </w:r>
      </w:sdtContent>
    </w:sdt>
  </w:p>
  <w:p w14:paraId="71CF109F" w14:textId="77777777" w:rsidR="00216F52" w:rsidRDefault="00216F52">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6B0C737" w14:textId="77777777" w:rsidR="008C6052" w:rsidRDefault="008C6052">
      <w:r>
        <w:separator/>
      </w:r>
    </w:p>
  </w:footnote>
  <w:footnote w:type="continuationSeparator" w:id="0">
    <w:p w14:paraId="478DE4D3" w14:textId="77777777" w:rsidR="008C6052" w:rsidRDefault="008C6052">
      <w:r>
        <w:continuationSeparator/>
      </w:r>
    </w:p>
  </w:footnote>
  <w:footnote w:id="1">
    <w:p w14:paraId="5CF22C6B" w14:textId="77777777" w:rsidR="00BA54F0" w:rsidRDefault="00BA54F0" w:rsidP="00BA54F0">
      <w:pPr>
        <w:pStyle w:val="Textpoznmkypodiarou"/>
        <w:rPr>
          <w:ins w:id="278" w:author="Autor"/>
        </w:rPr>
      </w:pPr>
      <w:ins w:id="279" w:author="Autor">
        <w:r>
          <w:rPr>
            <w:rStyle w:val="Odkaznapoznmkupodiarou"/>
          </w:rPr>
          <w:footnoteRef/>
        </w:r>
        <w:r>
          <w:t xml:space="preserve"> </w:t>
        </w:r>
        <w:r w:rsidRPr="00DB08B5">
          <w:t>SMERNICA EURÓPSKEHO PARLAMENTU A RADY (EÚ) 2019/1 z 11. decembra 2018 o posilnení právomocí orgánov na ochranu hospodárskej súťaže v členských štátoch na účely účinnejšieho presadzovania práva a o zabezpečení riadneho fungovania vnútorného trhu</w:t>
        </w:r>
      </w:ins>
    </w:p>
  </w:footnote>
  <w:footnote w:id="2">
    <w:p w14:paraId="58D67168" w14:textId="0633B9C1" w:rsidR="00EC4E9B" w:rsidDel="00B42EE5" w:rsidRDefault="00EC4E9B">
      <w:pPr>
        <w:pStyle w:val="Textpoznmkypodiarou"/>
        <w:rPr>
          <w:del w:id="332" w:author="Autor"/>
        </w:rPr>
      </w:pPr>
      <w:ins w:id="333" w:author="Autor">
        <w:del w:id="334" w:author="Autor">
          <w:r w:rsidDel="00B42EE5">
            <w:rPr>
              <w:rStyle w:val="Odkaznapoznmkupodiarou"/>
            </w:rPr>
            <w:footnoteRef/>
          </w:r>
          <w:r w:rsidDel="00B42EE5">
            <w:delText xml:space="preserve"> </w:delText>
          </w:r>
          <w:r w:rsidDel="00B42EE5">
            <w:rPr>
              <w:color w:val="000000"/>
            </w:rPr>
            <w:delText xml:space="preserve">MP CKO č. 5 </w:delText>
          </w:r>
          <w:r w:rsidRPr="00EC4E9B" w:rsidDel="00B42EE5">
            <w:rPr>
              <w:color w:val="000000"/>
            </w:rPr>
            <w:delText>k určovaniu finančných opráv, ktoré má riadiaci orgán uplatňovať pri nedodržaní pravidiel a postupov verejného obstarávania</w:delText>
          </w:r>
        </w:del>
      </w:ins>
    </w:p>
  </w:footnote>
  <w:footnote w:id="3">
    <w:p w14:paraId="40EC4A3C" w14:textId="77777777" w:rsidR="008263B6" w:rsidRDefault="008263B6"/>
    <w:p w14:paraId="2B6BB87F" w14:textId="594D62D9" w:rsidR="00EC4E9B" w:rsidDel="008C26C9" w:rsidRDefault="00EC4E9B">
      <w:pPr>
        <w:pStyle w:val="Textpoznmkypodiarou"/>
        <w:rPr>
          <w:del w:id="337" w:author="Autor"/>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7AD2AF" w14:textId="77777777" w:rsidR="00216F52" w:rsidRDefault="00216F52">
    <w:pPr>
      <w:tabs>
        <w:tab w:val="center" w:pos="4536"/>
        <w:tab w:val="right" w:pos="9072"/>
      </w:tabs>
    </w:pPr>
    <w:r>
      <w:rPr>
        <w:noProof/>
      </w:rPr>
      <mc:AlternateContent>
        <mc:Choice Requires="wps">
          <w:drawing>
            <wp:anchor distT="0" distB="0" distL="114300" distR="114300" simplePos="0" relativeHeight="251659264" behindDoc="0" locked="0" layoutInCell="1" allowOverlap="1" wp14:anchorId="3587A3B1" wp14:editId="2F9F90B3">
              <wp:simplePos x="0" y="0"/>
              <wp:positionH relativeFrom="column">
                <wp:posOffset>-4445</wp:posOffset>
              </wp:positionH>
              <wp:positionV relativeFrom="paragraph">
                <wp:posOffset>135255</wp:posOffset>
              </wp:positionV>
              <wp:extent cx="5762625" cy="9525"/>
              <wp:effectExtent l="57150" t="38100" r="47625" b="85725"/>
              <wp:wrapNone/>
              <wp:docPr id="3" name="Rovná spojnica 3"/>
              <wp:cNvGraphicFramePr/>
              <a:graphic xmlns:a="http://schemas.openxmlformats.org/drawingml/2006/main">
                <a:graphicData uri="http://schemas.microsoft.com/office/word/2010/wordprocessingShape">
                  <wps:wsp>
                    <wps:cNvCnPr/>
                    <wps:spPr>
                      <a:xfrm flipV="1">
                        <a:off x="0" y="0"/>
                        <a:ext cx="5762625" cy="9525"/>
                      </a:xfrm>
                      <a:prstGeom prst="line">
                        <a:avLst/>
                      </a:prstGeom>
                      <a:noFill/>
                      <a:ln w="38100" cap="flat" cmpd="sng" algn="ctr">
                        <a:solidFill>
                          <a:srgbClr val="4F81BD"/>
                        </a:solidFill>
                        <a:prstDash val="solid"/>
                      </a:ln>
                      <a:effectLst>
                        <a:outerShdw blurRad="40000" dist="23000" dir="5400000" rotWithShape="0">
                          <a:srgbClr val="000000">
                            <a:alpha val="35000"/>
                          </a:srgbClr>
                        </a:outerShdw>
                      </a:effectLst>
                    </wps:spPr>
                    <wps:bodyPr/>
                  </wps:wsp>
                </a:graphicData>
              </a:graphic>
            </wp:anchor>
          </w:drawing>
        </mc:Choice>
        <mc:Fallback>
          <w:pict>
            <v:line w14:anchorId="1B103D04" id="Rovná spojnica 3" o:spid="_x0000_s1026" style="position:absolute;flip:y;z-index:251659264;visibility:visible;mso-wrap-style:square;mso-wrap-distance-left:9pt;mso-wrap-distance-top:0;mso-wrap-distance-right:9pt;mso-wrap-distance-bottom:0;mso-position-horizontal:absolute;mso-position-horizontal-relative:text;mso-position-vertical:absolute;mso-position-vertical-relative:text" from="-.35pt,10.65pt" to="453.4pt,1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" strokecolor="#4f81bd" strokeweight="3pt">
              <v:shadow on="t" color="black" opacity="22937f" origin=",.5" offset="0,.63889mm"/>
            </v:line>
          </w:pict>
        </mc:Fallback>
      </mc:AlternateContent>
    </w:r>
  </w:p>
  <w:sdt>
    <w:sdtPr>
      <w:rPr>
        <w:szCs w:val="20"/>
      </w:rPr>
      <w:id w:val="2070840989"/>
      <w:date w:fullDate="2020-04-30T00:00:00Z">
        <w:dateFormat w:val="dd.MM.yyyy"/>
        <w:lid w:val="sk-SK"/>
        <w:storeMappedDataAs w:val="dateTime"/>
        <w:calendar w:val="gregorian"/>
      </w:date>
    </w:sdtPr>
    <w:sdtEndPr/>
    <w:sdtContent>
      <w:p w14:paraId="10F1643C" w14:textId="6BC6FD5A" w:rsidR="00216F52" w:rsidRDefault="00430E65">
        <w:pPr>
          <w:tabs>
            <w:tab w:val="center" w:pos="4536"/>
            <w:tab w:val="right" w:pos="9072"/>
          </w:tabs>
          <w:jc w:val="right"/>
        </w:pPr>
        <w:del w:id="486" w:author="Autor">
          <w:r w:rsidDel="00D50BD0">
            <w:rPr>
              <w:szCs w:val="20"/>
            </w:rPr>
            <w:delText>30.04.2018</w:delText>
          </w:r>
        </w:del>
        <w:ins w:id="487" w:author="Autor">
          <w:del w:id="488" w:author="Autor">
            <w:r w:rsidR="008C26C9" w:rsidDel="00D50BD0">
              <w:rPr>
                <w:szCs w:val="20"/>
              </w:rPr>
              <w:delText>30.04.2019</w:delText>
            </w:r>
          </w:del>
          <w:r w:rsidR="00D50BD0">
            <w:rPr>
              <w:szCs w:val="20"/>
            </w:rPr>
            <w:t>30.04.2020</w:t>
          </w:r>
        </w:ins>
      </w:p>
    </w:sdtContent>
  </w:sdt>
  <w:p w14:paraId="179F116A" w14:textId="77777777" w:rsidR="00216F52" w:rsidRDefault="00216F52">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D71DB1"/>
    <w:multiLevelType w:val="hybridMultilevel"/>
    <w:tmpl w:val="77DA50C4"/>
    <w:lvl w:ilvl="0" w:tplc="041B000B">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03A75E39"/>
    <w:multiLevelType w:val="hybridMultilevel"/>
    <w:tmpl w:val="F2EA85EC"/>
    <w:lvl w:ilvl="0" w:tplc="B7D4F020">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05885ADC"/>
    <w:multiLevelType w:val="hybridMultilevel"/>
    <w:tmpl w:val="F558CB52"/>
    <w:lvl w:ilvl="0" w:tplc="041B0017">
      <w:start w:val="1"/>
      <w:numFmt w:val="lowerLetter"/>
      <w:lvlText w:val="%1)"/>
      <w:lvlJc w:val="left"/>
      <w:pPr>
        <w:tabs>
          <w:tab w:val="num" w:pos="340"/>
        </w:tabs>
        <w:ind w:left="340" w:hanging="340"/>
      </w:pPr>
      <w:rPr>
        <w:rFonts w:hint="default"/>
        <w:color w:val="auto"/>
        <w:sz w:val="22"/>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06EB0AFD"/>
    <w:multiLevelType w:val="hybridMultilevel"/>
    <w:tmpl w:val="EBEEB51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0B8934E9"/>
    <w:multiLevelType w:val="hybridMultilevel"/>
    <w:tmpl w:val="5704C3F8"/>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5" w15:restartNumberingAfterBreak="0">
    <w:nsid w:val="0FED2C4F"/>
    <w:multiLevelType w:val="hybridMultilevel"/>
    <w:tmpl w:val="CD5E1170"/>
    <w:lvl w:ilvl="0" w:tplc="0DB654C8">
      <w:start w:val="1"/>
      <w:numFmt w:val="bullet"/>
      <w:pStyle w:val="Zoznamsodrkami"/>
      <w:lvlText w:val=""/>
      <w:lvlJc w:val="left"/>
      <w:pPr>
        <w:tabs>
          <w:tab w:val="num" w:pos="340"/>
        </w:tabs>
        <w:ind w:left="340" w:hanging="340"/>
      </w:pPr>
      <w:rPr>
        <w:rFonts w:ascii="Symbol" w:hAnsi="Symbol" w:hint="default"/>
        <w:color w:val="auto"/>
        <w:sz w:val="22"/>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11E36071"/>
    <w:multiLevelType w:val="hybridMultilevel"/>
    <w:tmpl w:val="BE74077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14DF69CA"/>
    <w:multiLevelType w:val="hybridMultilevel"/>
    <w:tmpl w:val="83A25A60"/>
    <w:lvl w:ilvl="0" w:tplc="88ACC300">
      <w:start w:val="5"/>
      <w:numFmt w:val="bullet"/>
      <w:lvlText w:val="-"/>
      <w:lvlJc w:val="left"/>
      <w:pPr>
        <w:ind w:left="377" w:hanging="360"/>
      </w:pPr>
      <w:rPr>
        <w:rFonts w:ascii="Times New Roman" w:eastAsia="Times New Roman" w:hAnsi="Times New Roman" w:cs="Times New Roman" w:hint="default"/>
      </w:rPr>
    </w:lvl>
    <w:lvl w:ilvl="1" w:tplc="041B0003" w:tentative="1">
      <w:start w:val="1"/>
      <w:numFmt w:val="bullet"/>
      <w:lvlText w:val="o"/>
      <w:lvlJc w:val="left"/>
      <w:pPr>
        <w:ind w:left="1097" w:hanging="360"/>
      </w:pPr>
      <w:rPr>
        <w:rFonts w:ascii="Courier New" w:hAnsi="Courier New" w:cs="Courier New" w:hint="default"/>
      </w:rPr>
    </w:lvl>
    <w:lvl w:ilvl="2" w:tplc="041B0005" w:tentative="1">
      <w:start w:val="1"/>
      <w:numFmt w:val="bullet"/>
      <w:lvlText w:val=""/>
      <w:lvlJc w:val="left"/>
      <w:pPr>
        <w:ind w:left="1817" w:hanging="360"/>
      </w:pPr>
      <w:rPr>
        <w:rFonts w:ascii="Wingdings" w:hAnsi="Wingdings" w:hint="default"/>
      </w:rPr>
    </w:lvl>
    <w:lvl w:ilvl="3" w:tplc="041B0001" w:tentative="1">
      <w:start w:val="1"/>
      <w:numFmt w:val="bullet"/>
      <w:lvlText w:val=""/>
      <w:lvlJc w:val="left"/>
      <w:pPr>
        <w:ind w:left="2537" w:hanging="360"/>
      </w:pPr>
      <w:rPr>
        <w:rFonts w:ascii="Symbol" w:hAnsi="Symbol" w:hint="default"/>
      </w:rPr>
    </w:lvl>
    <w:lvl w:ilvl="4" w:tplc="041B0003" w:tentative="1">
      <w:start w:val="1"/>
      <w:numFmt w:val="bullet"/>
      <w:lvlText w:val="o"/>
      <w:lvlJc w:val="left"/>
      <w:pPr>
        <w:ind w:left="3257" w:hanging="360"/>
      </w:pPr>
      <w:rPr>
        <w:rFonts w:ascii="Courier New" w:hAnsi="Courier New" w:cs="Courier New" w:hint="default"/>
      </w:rPr>
    </w:lvl>
    <w:lvl w:ilvl="5" w:tplc="041B0005" w:tentative="1">
      <w:start w:val="1"/>
      <w:numFmt w:val="bullet"/>
      <w:lvlText w:val=""/>
      <w:lvlJc w:val="left"/>
      <w:pPr>
        <w:ind w:left="3977" w:hanging="360"/>
      </w:pPr>
      <w:rPr>
        <w:rFonts w:ascii="Wingdings" w:hAnsi="Wingdings" w:hint="default"/>
      </w:rPr>
    </w:lvl>
    <w:lvl w:ilvl="6" w:tplc="041B0001" w:tentative="1">
      <w:start w:val="1"/>
      <w:numFmt w:val="bullet"/>
      <w:lvlText w:val=""/>
      <w:lvlJc w:val="left"/>
      <w:pPr>
        <w:ind w:left="4697" w:hanging="360"/>
      </w:pPr>
      <w:rPr>
        <w:rFonts w:ascii="Symbol" w:hAnsi="Symbol" w:hint="default"/>
      </w:rPr>
    </w:lvl>
    <w:lvl w:ilvl="7" w:tplc="041B0003" w:tentative="1">
      <w:start w:val="1"/>
      <w:numFmt w:val="bullet"/>
      <w:lvlText w:val="o"/>
      <w:lvlJc w:val="left"/>
      <w:pPr>
        <w:ind w:left="5417" w:hanging="360"/>
      </w:pPr>
      <w:rPr>
        <w:rFonts w:ascii="Courier New" w:hAnsi="Courier New" w:cs="Courier New" w:hint="default"/>
      </w:rPr>
    </w:lvl>
    <w:lvl w:ilvl="8" w:tplc="041B0005" w:tentative="1">
      <w:start w:val="1"/>
      <w:numFmt w:val="bullet"/>
      <w:lvlText w:val=""/>
      <w:lvlJc w:val="left"/>
      <w:pPr>
        <w:ind w:left="6137" w:hanging="360"/>
      </w:pPr>
      <w:rPr>
        <w:rFonts w:ascii="Wingdings" w:hAnsi="Wingdings" w:hint="default"/>
      </w:rPr>
    </w:lvl>
  </w:abstractNum>
  <w:abstractNum w:abstractNumId="8" w15:restartNumberingAfterBreak="0">
    <w:nsid w:val="1BC50052"/>
    <w:multiLevelType w:val="hybridMultilevel"/>
    <w:tmpl w:val="64A6A5C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1EA71910"/>
    <w:multiLevelType w:val="hybridMultilevel"/>
    <w:tmpl w:val="5E0EC8AC"/>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1F95414C"/>
    <w:multiLevelType w:val="hybridMultilevel"/>
    <w:tmpl w:val="789A2C16"/>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1FC73C11"/>
    <w:multiLevelType w:val="hybridMultilevel"/>
    <w:tmpl w:val="4BB83B4C"/>
    <w:lvl w:ilvl="0" w:tplc="DE1214B8">
      <w:start w:val="16"/>
      <w:numFmt w:val="bullet"/>
      <w:lvlText w:val="-"/>
      <w:lvlJc w:val="left"/>
      <w:pPr>
        <w:ind w:left="720" w:hanging="360"/>
      </w:pPr>
      <w:rPr>
        <w:rFonts w:ascii="Corbel" w:eastAsia="Times New Roman" w:hAnsi="Corbel"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 w15:restartNumberingAfterBreak="0">
    <w:nsid w:val="281156DA"/>
    <w:multiLevelType w:val="hybridMultilevel"/>
    <w:tmpl w:val="54DCD096"/>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2F580F86"/>
    <w:multiLevelType w:val="hybridMultilevel"/>
    <w:tmpl w:val="604CAE0A"/>
    <w:lvl w:ilvl="0" w:tplc="041B000F">
      <w:start w:val="1"/>
      <w:numFmt w:val="decimal"/>
      <w:lvlText w:val="%1."/>
      <w:lvlJc w:val="left"/>
      <w:pPr>
        <w:ind w:left="1080" w:hanging="360"/>
      </w:p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4" w15:restartNumberingAfterBreak="0">
    <w:nsid w:val="30E3289F"/>
    <w:multiLevelType w:val="hybridMultilevel"/>
    <w:tmpl w:val="0E1A3DDA"/>
    <w:lvl w:ilvl="0" w:tplc="041B000B">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355529B1"/>
    <w:multiLevelType w:val="hybridMultilevel"/>
    <w:tmpl w:val="59EAF2CA"/>
    <w:lvl w:ilvl="0" w:tplc="041B000F">
      <w:start w:val="1"/>
      <w:numFmt w:val="decimal"/>
      <w:lvlText w:val="%1."/>
      <w:lvlJc w:val="left"/>
      <w:pPr>
        <w:ind w:left="107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38931836"/>
    <w:multiLevelType w:val="hybridMultilevel"/>
    <w:tmpl w:val="FD2E75E0"/>
    <w:lvl w:ilvl="0" w:tplc="041B000F">
      <w:start w:val="1"/>
      <w:numFmt w:val="decimal"/>
      <w:lvlText w:val="%1."/>
      <w:lvlJc w:val="left"/>
      <w:pPr>
        <w:tabs>
          <w:tab w:val="num" w:pos="720"/>
        </w:tabs>
        <w:ind w:left="720" w:hanging="360"/>
      </w:p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7" w15:restartNumberingAfterBreak="0">
    <w:nsid w:val="3AA8742E"/>
    <w:multiLevelType w:val="hybridMultilevel"/>
    <w:tmpl w:val="F2EA85EC"/>
    <w:lvl w:ilvl="0" w:tplc="B7D4F020">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8" w15:restartNumberingAfterBreak="0">
    <w:nsid w:val="3AEA6960"/>
    <w:multiLevelType w:val="hybridMultilevel"/>
    <w:tmpl w:val="E1065FB0"/>
    <w:lvl w:ilvl="0" w:tplc="3F1A538E">
      <w:start w:val="1"/>
      <w:numFmt w:val="decimal"/>
      <w:lvlText w:val="%1."/>
      <w:lvlJc w:val="left"/>
      <w:pPr>
        <w:ind w:left="720" w:hanging="360"/>
      </w:pPr>
      <w:rPr>
        <w:rFonts w:hint="default"/>
        <w:b w:val="0"/>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3B7F4260"/>
    <w:multiLevelType w:val="hybridMultilevel"/>
    <w:tmpl w:val="D7627A7C"/>
    <w:lvl w:ilvl="0" w:tplc="89422CD8">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20" w15:restartNumberingAfterBreak="0">
    <w:nsid w:val="43817AED"/>
    <w:multiLevelType w:val="hybridMultilevel"/>
    <w:tmpl w:val="C74A1106"/>
    <w:lvl w:ilvl="0" w:tplc="041B0017">
      <w:start w:val="1"/>
      <w:numFmt w:val="lowerLetter"/>
      <w:lvlText w:val="%1)"/>
      <w:lvlJc w:val="left"/>
      <w:pPr>
        <w:tabs>
          <w:tab w:val="num" w:pos="340"/>
        </w:tabs>
        <w:ind w:left="340" w:hanging="340"/>
      </w:pPr>
      <w:rPr>
        <w:rFonts w:hint="default"/>
        <w:color w:val="auto"/>
        <w:sz w:val="22"/>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 w15:restartNumberingAfterBreak="0">
    <w:nsid w:val="44BD394E"/>
    <w:multiLevelType w:val="hybridMultilevel"/>
    <w:tmpl w:val="014AF5A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4A740D54"/>
    <w:multiLevelType w:val="hybridMultilevel"/>
    <w:tmpl w:val="014AF5A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4D574BF4"/>
    <w:multiLevelType w:val="hybridMultilevel"/>
    <w:tmpl w:val="09123682"/>
    <w:lvl w:ilvl="0" w:tplc="041B000F">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4" w15:restartNumberingAfterBreak="0">
    <w:nsid w:val="4DA578EC"/>
    <w:multiLevelType w:val="hybridMultilevel"/>
    <w:tmpl w:val="E1BEBFBE"/>
    <w:lvl w:ilvl="0" w:tplc="B7D4F020">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503C501B"/>
    <w:multiLevelType w:val="hybridMultilevel"/>
    <w:tmpl w:val="5064959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56C33C3D"/>
    <w:multiLevelType w:val="hybridMultilevel"/>
    <w:tmpl w:val="6C987AF0"/>
    <w:lvl w:ilvl="0" w:tplc="FD765E2E">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27" w15:restartNumberingAfterBreak="0">
    <w:nsid w:val="57EB28E3"/>
    <w:multiLevelType w:val="hybridMultilevel"/>
    <w:tmpl w:val="6F6CECB0"/>
    <w:lvl w:ilvl="0" w:tplc="041B000B">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8" w15:restartNumberingAfterBreak="0">
    <w:nsid w:val="584D3F32"/>
    <w:multiLevelType w:val="hybridMultilevel"/>
    <w:tmpl w:val="235A966E"/>
    <w:lvl w:ilvl="0" w:tplc="041B0017">
      <w:start w:val="1"/>
      <w:numFmt w:val="lowerLetter"/>
      <w:lvlText w:val="%1)"/>
      <w:lvlJc w:val="left"/>
      <w:pPr>
        <w:tabs>
          <w:tab w:val="num" w:pos="340"/>
        </w:tabs>
        <w:ind w:left="340" w:hanging="340"/>
      </w:pPr>
      <w:rPr>
        <w:rFonts w:hint="default"/>
        <w:color w:val="auto"/>
        <w:sz w:val="22"/>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 w15:restartNumberingAfterBreak="0">
    <w:nsid w:val="593E60F7"/>
    <w:multiLevelType w:val="hybridMultilevel"/>
    <w:tmpl w:val="BBD8C8DC"/>
    <w:lvl w:ilvl="0" w:tplc="041B000F">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0" w15:restartNumberingAfterBreak="0">
    <w:nsid w:val="5C056B1B"/>
    <w:multiLevelType w:val="hybridMultilevel"/>
    <w:tmpl w:val="C650A156"/>
    <w:lvl w:ilvl="0" w:tplc="041B000F">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1" w15:restartNumberingAfterBreak="0">
    <w:nsid w:val="5F323AD9"/>
    <w:multiLevelType w:val="hybridMultilevel"/>
    <w:tmpl w:val="8B0EF96C"/>
    <w:lvl w:ilvl="0" w:tplc="041B000F">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2" w15:restartNumberingAfterBreak="0">
    <w:nsid w:val="60E0427C"/>
    <w:multiLevelType w:val="hybridMultilevel"/>
    <w:tmpl w:val="A0487C2C"/>
    <w:lvl w:ilvl="0" w:tplc="041B0017">
      <w:start w:val="1"/>
      <w:numFmt w:val="lowerLetter"/>
      <w:lvlText w:val="%1)"/>
      <w:lvlJc w:val="left"/>
      <w:pPr>
        <w:tabs>
          <w:tab w:val="num" w:pos="1260"/>
        </w:tabs>
        <w:ind w:left="1260" w:hanging="360"/>
      </w:pPr>
      <w:rPr>
        <w:rFonts w:hint="default"/>
      </w:rPr>
    </w:lvl>
    <w:lvl w:ilvl="1" w:tplc="041B0001">
      <w:start w:val="1"/>
      <w:numFmt w:val="bullet"/>
      <w:lvlText w:val=""/>
      <w:lvlJc w:val="left"/>
      <w:pPr>
        <w:tabs>
          <w:tab w:val="num" w:pos="1788"/>
        </w:tabs>
        <w:ind w:left="1788" w:hanging="360"/>
      </w:pPr>
      <w:rPr>
        <w:rFonts w:ascii="Symbol" w:hAnsi="Symbol" w:hint="default"/>
      </w:rPr>
    </w:lvl>
    <w:lvl w:ilvl="2" w:tplc="041B001B" w:tentative="1">
      <w:start w:val="1"/>
      <w:numFmt w:val="lowerRoman"/>
      <w:lvlText w:val="%3."/>
      <w:lvlJc w:val="right"/>
      <w:pPr>
        <w:tabs>
          <w:tab w:val="num" w:pos="2508"/>
        </w:tabs>
        <w:ind w:left="2508" w:hanging="180"/>
      </w:pPr>
    </w:lvl>
    <w:lvl w:ilvl="3" w:tplc="041B000F" w:tentative="1">
      <w:start w:val="1"/>
      <w:numFmt w:val="decimal"/>
      <w:lvlText w:val="%4."/>
      <w:lvlJc w:val="left"/>
      <w:pPr>
        <w:tabs>
          <w:tab w:val="num" w:pos="3228"/>
        </w:tabs>
        <w:ind w:left="3228" w:hanging="360"/>
      </w:pPr>
    </w:lvl>
    <w:lvl w:ilvl="4" w:tplc="041B0019" w:tentative="1">
      <w:start w:val="1"/>
      <w:numFmt w:val="lowerLetter"/>
      <w:lvlText w:val="%5."/>
      <w:lvlJc w:val="left"/>
      <w:pPr>
        <w:tabs>
          <w:tab w:val="num" w:pos="3948"/>
        </w:tabs>
        <w:ind w:left="3948" w:hanging="360"/>
      </w:pPr>
    </w:lvl>
    <w:lvl w:ilvl="5" w:tplc="041B001B" w:tentative="1">
      <w:start w:val="1"/>
      <w:numFmt w:val="lowerRoman"/>
      <w:lvlText w:val="%6."/>
      <w:lvlJc w:val="right"/>
      <w:pPr>
        <w:tabs>
          <w:tab w:val="num" w:pos="4668"/>
        </w:tabs>
        <w:ind w:left="4668" w:hanging="180"/>
      </w:pPr>
    </w:lvl>
    <w:lvl w:ilvl="6" w:tplc="041B000F" w:tentative="1">
      <w:start w:val="1"/>
      <w:numFmt w:val="decimal"/>
      <w:lvlText w:val="%7."/>
      <w:lvlJc w:val="left"/>
      <w:pPr>
        <w:tabs>
          <w:tab w:val="num" w:pos="5388"/>
        </w:tabs>
        <w:ind w:left="5388" w:hanging="360"/>
      </w:pPr>
    </w:lvl>
    <w:lvl w:ilvl="7" w:tplc="041B0019" w:tentative="1">
      <w:start w:val="1"/>
      <w:numFmt w:val="lowerLetter"/>
      <w:lvlText w:val="%8."/>
      <w:lvlJc w:val="left"/>
      <w:pPr>
        <w:tabs>
          <w:tab w:val="num" w:pos="6108"/>
        </w:tabs>
        <w:ind w:left="6108" w:hanging="360"/>
      </w:pPr>
    </w:lvl>
    <w:lvl w:ilvl="8" w:tplc="041B001B" w:tentative="1">
      <w:start w:val="1"/>
      <w:numFmt w:val="lowerRoman"/>
      <w:lvlText w:val="%9."/>
      <w:lvlJc w:val="right"/>
      <w:pPr>
        <w:tabs>
          <w:tab w:val="num" w:pos="6828"/>
        </w:tabs>
        <w:ind w:left="6828" w:hanging="180"/>
      </w:pPr>
    </w:lvl>
  </w:abstractNum>
  <w:abstractNum w:abstractNumId="33" w15:restartNumberingAfterBreak="0">
    <w:nsid w:val="61233813"/>
    <w:multiLevelType w:val="hybridMultilevel"/>
    <w:tmpl w:val="C11E2834"/>
    <w:lvl w:ilvl="0" w:tplc="041B0017">
      <w:start w:val="1"/>
      <w:numFmt w:val="lowerLetter"/>
      <w:lvlText w:val="%1)"/>
      <w:lvlJc w:val="left"/>
      <w:pPr>
        <w:ind w:left="1440" w:hanging="360"/>
      </w:pPr>
      <w:rPr>
        <w:rFonts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34" w15:restartNumberingAfterBreak="0">
    <w:nsid w:val="62E70888"/>
    <w:multiLevelType w:val="hybridMultilevel"/>
    <w:tmpl w:val="2260009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15:restartNumberingAfterBreak="0">
    <w:nsid w:val="64C940DB"/>
    <w:multiLevelType w:val="hybridMultilevel"/>
    <w:tmpl w:val="DBD2A4FC"/>
    <w:lvl w:ilvl="0" w:tplc="041B000F">
      <w:start w:val="1"/>
      <w:numFmt w:val="decimal"/>
      <w:lvlText w:val="%1."/>
      <w:lvlJc w:val="left"/>
      <w:pPr>
        <w:tabs>
          <w:tab w:val="num" w:pos="644"/>
        </w:tabs>
        <w:ind w:left="644" w:hanging="360"/>
      </w:pPr>
    </w:lvl>
    <w:lvl w:ilvl="1" w:tplc="BE80D380">
      <w:start w:val="1"/>
      <w:numFmt w:val="lowerLetter"/>
      <w:lvlText w:val="%2)"/>
      <w:lvlJc w:val="left"/>
      <w:pPr>
        <w:tabs>
          <w:tab w:val="num" w:pos="1440"/>
        </w:tabs>
        <w:ind w:left="1440" w:hanging="360"/>
      </w:pPr>
      <w:rPr>
        <w:rFonts w:hint="default"/>
      </w:r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6" w15:restartNumberingAfterBreak="0">
    <w:nsid w:val="696F0444"/>
    <w:multiLevelType w:val="hybridMultilevel"/>
    <w:tmpl w:val="326E1DCA"/>
    <w:lvl w:ilvl="0" w:tplc="442A7900">
      <w:start w:val="1"/>
      <w:numFmt w:val="decimal"/>
      <w:lvlText w:val="%1"/>
      <w:lvlJc w:val="left"/>
      <w:pPr>
        <w:ind w:left="720" w:hanging="360"/>
      </w:pPr>
      <w:rPr>
        <w:rFonts w:ascii="Times New Roman" w:eastAsiaTheme="majorEastAsia" w:hAnsi="Times New Roman" w:cstheme="majorBidi"/>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 w15:restartNumberingAfterBreak="0">
    <w:nsid w:val="6BD2304F"/>
    <w:multiLevelType w:val="hybridMultilevel"/>
    <w:tmpl w:val="8800F588"/>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15:restartNumberingAfterBreak="0">
    <w:nsid w:val="6C4030FF"/>
    <w:multiLevelType w:val="singleLevel"/>
    <w:tmpl w:val="0458DEB8"/>
    <w:lvl w:ilvl="0">
      <w:start w:val="1"/>
      <w:numFmt w:val="bullet"/>
      <w:pStyle w:val="Zoznamsodrkami2"/>
      <w:lvlText w:val="-"/>
      <w:lvlJc w:val="left"/>
      <w:pPr>
        <w:tabs>
          <w:tab w:val="num" w:pos="680"/>
        </w:tabs>
        <w:ind w:left="680" w:hanging="340"/>
      </w:pPr>
      <w:rPr>
        <w:rFonts w:ascii="9999999" w:hAnsi="9999999" w:cs="Courier New" w:hint="default"/>
      </w:rPr>
    </w:lvl>
  </w:abstractNum>
  <w:abstractNum w:abstractNumId="39" w15:restartNumberingAfterBreak="0">
    <w:nsid w:val="6EA049AE"/>
    <w:multiLevelType w:val="hybridMultilevel"/>
    <w:tmpl w:val="6610F786"/>
    <w:lvl w:ilvl="0" w:tplc="442A7900">
      <w:start w:val="1"/>
      <w:numFmt w:val="decimal"/>
      <w:lvlText w:val="%1"/>
      <w:lvlJc w:val="left"/>
      <w:pPr>
        <w:ind w:left="360" w:hanging="360"/>
      </w:pPr>
      <w:rPr>
        <w:rFonts w:ascii="Times New Roman" w:eastAsiaTheme="majorEastAsia" w:hAnsi="Times New Roman" w:cstheme="majorBidi"/>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0" w15:restartNumberingAfterBreak="0">
    <w:nsid w:val="716C04CB"/>
    <w:multiLevelType w:val="hybridMultilevel"/>
    <w:tmpl w:val="25A0B8AC"/>
    <w:lvl w:ilvl="0" w:tplc="041B000F">
      <w:start w:val="1"/>
      <w:numFmt w:val="decimal"/>
      <w:lvlText w:val="%1."/>
      <w:lvlJc w:val="left"/>
      <w:pPr>
        <w:ind w:left="1145" w:hanging="360"/>
      </w:pPr>
    </w:lvl>
    <w:lvl w:ilvl="1" w:tplc="041B0019" w:tentative="1">
      <w:start w:val="1"/>
      <w:numFmt w:val="lowerLetter"/>
      <w:lvlText w:val="%2."/>
      <w:lvlJc w:val="left"/>
      <w:pPr>
        <w:ind w:left="1865" w:hanging="360"/>
      </w:pPr>
    </w:lvl>
    <w:lvl w:ilvl="2" w:tplc="041B001B" w:tentative="1">
      <w:start w:val="1"/>
      <w:numFmt w:val="lowerRoman"/>
      <w:lvlText w:val="%3."/>
      <w:lvlJc w:val="right"/>
      <w:pPr>
        <w:ind w:left="2585" w:hanging="180"/>
      </w:pPr>
    </w:lvl>
    <w:lvl w:ilvl="3" w:tplc="041B000F" w:tentative="1">
      <w:start w:val="1"/>
      <w:numFmt w:val="decimal"/>
      <w:lvlText w:val="%4."/>
      <w:lvlJc w:val="left"/>
      <w:pPr>
        <w:ind w:left="3305" w:hanging="360"/>
      </w:pPr>
    </w:lvl>
    <w:lvl w:ilvl="4" w:tplc="041B0019" w:tentative="1">
      <w:start w:val="1"/>
      <w:numFmt w:val="lowerLetter"/>
      <w:lvlText w:val="%5."/>
      <w:lvlJc w:val="left"/>
      <w:pPr>
        <w:ind w:left="4025" w:hanging="360"/>
      </w:pPr>
    </w:lvl>
    <w:lvl w:ilvl="5" w:tplc="041B001B" w:tentative="1">
      <w:start w:val="1"/>
      <w:numFmt w:val="lowerRoman"/>
      <w:lvlText w:val="%6."/>
      <w:lvlJc w:val="right"/>
      <w:pPr>
        <w:ind w:left="4745" w:hanging="180"/>
      </w:pPr>
    </w:lvl>
    <w:lvl w:ilvl="6" w:tplc="041B000F" w:tentative="1">
      <w:start w:val="1"/>
      <w:numFmt w:val="decimal"/>
      <w:lvlText w:val="%7."/>
      <w:lvlJc w:val="left"/>
      <w:pPr>
        <w:ind w:left="5465" w:hanging="360"/>
      </w:pPr>
    </w:lvl>
    <w:lvl w:ilvl="7" w:tplc="041B0019" w:tentative="1">
      <w:start w:val="1"/>
      <w:numFmt w:val="lowerLetter"/>
      <w:lvlText w:val="%8."/>
      <w:lvlJc w:val="left"/>
      <w:pPr>
        <w:ind w:left="6185" w:hanging="360"/>
      </w:pPr>
    </w:lvl>
    <w:lvl w:ilvl="8" w:tplc="041B001B" w:tentative="1">
      <w:start w:val="1"/>
      <w:numFmt w:val="lowerRoman"/>
      <w:lvlText w:val="%9."/>
      <w:lvlJc w:val="right"/>
      <w:pPr>
        <w:ind w:left="6905" w:hanging="180"/>
      </w:pPr>
    </w:lvl>
  </w:abstractNum>
  <w:abstractNum w:abstractNumId="41" w15:restartNumberingAfterBreak="0">
    <w:nsid w:val="7AB41923"/>
    <w:multiLevelType w:val="hybridMultilevel"/>
    <w:tmpl w:val="154EB48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2" w15:restartNumberingAfterBreak="0">
    <w:nsid w:val="7BC205A6"/>
    <w:multiLevelType w:val="hybridMultilevel"/>
    <w:tmpl w:val="326E1DCA"/>
    <w:lvl w:ilvl="0" w:tplc="442A7900">
      <w:start w:val="1"/>
      <w:numFmt w:val="decimal"/>
      <w:lvlText w:val="%1"/>
      <w:lvlJc w:val="left"/>
      <w:pPr>
        <w:ind w:left="720" w:hanging="360"/>
      </w:pPr>
      <w:rPr>
        <w:rFonts w:ascii="Times New Roman" w:eastAsiaTheme="majorEastAsia" w:hAnsi="Times New Roman" w:cstheme="majorBidi"/>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39"/>
  </w:num>
  <w:num w:numId="2">
    <w:abstractNumId w:val="37"/>
  </w:num>
  <w:num w:numId="3">
    <w:abstractNumId w:val="24"/>
  </w:num>
  <w:num w:numId="4">
    <w:abstractNumId w:val="12"/>
  </w:num>
  <w:num w:numId="5">
    <w:abstractNumId w:val="38"/>
  </w:num>
  <w:num w:numId="6">
    <w:abstractNumId w:val="5"/>
  </w:num>
  <w:num w:numId="7">
    <w:abstractNumId w:val="1"/>
  </w:num>
  <w:num w:numId="8">
    <w:abstractNumId w:val="4"/>
  </w:num>
  <w:num w:numId="9">
    <w:abstractNumId w:val="8"/>
  </w:num>
  <w:num w:numId="10">
    <w:abstractNumId w:val="37"/>
  </w:num>
  <w:num w:numId="11">
    <w:abstractNumId w:val="13"/>
  </w:num>
  <w:num w:numId="12">
    <w:abstractNumId w:val="40"/>
  </w:num>
  <w:num w:numId="13">
    <w:abstractNumId w:val="20"/>
  </w:num>
  <w:num w:numId="14">
    <w:abstractNumId w:val="2"/>
  </w:num>
  <w:num w:numId="15">
    <w:abstractNumId w:val="9"/>
  </w:num>
  <w:num w:numId="16">
    <w:abstractNumId w:val="28"/>
  </w:num>
  <w:num w:numId="17">
    <w:abstractNumId w:val="15"/>
  </w:num>
  <w:num w:numId="18">
    <w:abstractNumId w:val="33"/>
  </w:num>
  <w:num w:numId="19">
    <w:abstractNumId w:val="25"/>
  </w:num>
  <w:num w:numId="20">
    <w:abstractNumId w:val="17"/>
  </w:num>
  <w:num w:numId="21">
    <w:abstractNumId w:val="19"/>
  </w:num>
  <w:num w:numId="22">
    <w:abstractNumId w:val="26"/>
  </w:num>
  <w:num w:numId="23">
    <w:abstractNumId w:val="32"/>
  </w:num>
  <w:num w:numId="24">
    <w:abstractNumId w:val="11"/>
  </w:num>
  <w:num w:numId="25">
    <w:abstractNumId w:val="30"/>
  </w:num>
  <w:num w:numId="26">
    <w:abstractNumId w:val="18"/>
  </w:num>
  <w:num w:numId="27">
    <w:abstractNumId w:val="3"/>
  </w:num>
  <w:num w:numId="28">
    <w:abstractNumId w:val="31"/>
  </w:num>
  <w:num w:numId="29">
    <w:abstractNumId w:val="41"/>
  </w:num>
  <w:num w:numId="30">
    <w:abstractNumId w:val="22"/>
  </w:num>
  <w:num w:numId="31">
    <w:abstractNumId w:val="34"/>
  </w:num>
  <w:num w:numId="32">
    <w:abstractNumId w:val="6"/>
  </w:num>
  <w:num w:numId="33">
    <w:abstractNumId w:val="10"/>
  </w:num>
  <w:num w:numId="34">
    <w:abstractNumId w:val="42"/>
  </w:num>
  <w:num w:numId="35">
    <w:abstractNumId w:val="36"/>
  </w:num>
  <w:num w:numId="36">
    <w:abstractNumId w:val="29"/>
  </w:num>
  <w:num w:numId="37">
    <w:abstractNumId w:val="7"/>
  </w:num>
  <w:num w:numId="38">
    <w:abstractNumId w:val="21"/>
  </w:num>
  <w:num w:numId="39">
    <w:abstractNumId w:val="14"/>
  </w:num>
  <w:num w:numId="40">
    <w:abstractNumId w:val="0"/>
  </w:num>
  <w:num w:numId="41">
    <w:abstractNumId w:val="27"/>
  </w:num>
  <w:num w:numId="42">
    <w:abstractNumId w:val="16"/>
  </w:num>
  <w:num w:numId="43">
    <w:abstractNumId w:val="37"/>
  </w:num>
  <w:num w:numId="44">
    <w:abstractNumId w:val="23"/>
  </w:num>
  <w:num w:numId="4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5"/>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5357"/>
    <w:rsid w:val="000156B7"/>
    <w:rsid w:val="00026F74"/>
    <w:rsid w:val="000274A7"/>
    <w:rsid w:val="00027DEA"/>
    <w:rsid w:val="000435DC"/>
    <w:rsid w:val="00071AB3"/>
    <w:rsid w:val="00081661"/>
    <w:rsid w:val="00081C11"/>
    <w:rsid w:val="00081DA4"/>
    <w:rsid w:val="000918FF"/>
    <w:rsid w:val="0009734F"/>
    <w:rsid w:val="000A2D4E"/>
    <w:rsid w:val="000A4D9B"/>
    <w:rsid w:val="000A54C0"/>
    <w:rsid w:val="000A6AC7"/>
    <w:rsid w:val="000C149E"/>
    <w:rsid w:val="000C199F"/>
    <w:rsid w:val="000C4EE3"/>
    <w:rsid w:val="000D0EEB"/>
    <w:rsid w:val="000D13FC"/>
    <w:rsid w:val="000D3D6C"/>
    <w:rsid w:val="000E1261"/>
    <w:rsid w:val="000E5A24"/>
    <w:rsid w:val="000F0550"/>
    <w:rsid w:val="000F15D4"/>
    <w:rsid w:val="000F4C37"/>
    <w:rsid w:val="0010070A"/>
    <w:rsid w:val="00123F85"/>
    <w:rsid w:val="0012496C"/>
    <w:rsid w:val="0012622C"/>
    <w:rsid w:val="00134884"/>
    <w:rsid w:val="00137F3D"/>
    <w:rsid w:val="00140BFD"/>
    <w:rsid w:val="00144DA5"/>
    <w:rsid w:val="0014564A"/>
    <w:rsid w:val="00151AD3"/>
    <w:rsid w:val="00162EC7"/>
    <w:rsid w:val="001654E0"/>
    <w:rsid w:val="00165EB8"/>
    <w:rsid w:val="00173D7E"/>
    <w:rsid w:val="00177F1F"/>
    <w:rsid w:val="00183720"/>
    <w:rsid w:val="00184F9D"/>
    <w:rsid w:val="00185E71"/>
    <w:rsid w:val="001A23FF"/>
    <w:rsid w:val="001B2F65"/>
    <w:rsid w:val="001B3E2D"/>
    <w:rsid w:val="001B7339"/>
    <w:rsid w:val="001C54C6"/>
    <w:rsid w:val="001D4F9A"/>
    <w:rsid w:val="001E7C89"/>
    <w:rsid w:val="001F617B"/>
    <w:rsid w:val="00212630"/>
    <w:rsid w:val="00216F52"/>
    <w:rsid w:val="00217B38"/>
    <w:rsid w:val="00223C55"/>
    <w:rsid w:val="00232408"/>
    <w:rsid w:val="00236C35"/>
    <w:rsid w:val="00255BE3"/>
    <w:rsid w:val="00275357"/>
    <w:rsid w:val="0028440C"/>
    <w:rsid w:val="00287C57"/>
    <w:rsid w:val="00295DFD"/>
    <w:rsid w:val="002A1457"/>
    <w:rsid w:val="002A1E08"/>
    <w:rsid w:val="002A4159"/>
    <w:rsid w:val="002C22D8"/>
    <w:rsid w:val="002C72C3"/>
    <w:rsid w:val="002D2752"/>
    <w:rsid w:val="002D2E9D"/>
    <w:rsid w:val="002E430F"/>
    <w:rsid w:val="002E749C"/>
    <w:rsid w:val="002E7B84"/>
    <w:rsid w:val="002E7DFF"/>
    <w:rsid w:val="002F7959"/>
    <w:rsid w:val="002F7D60"/>
    <w:rsid w:val="003033E3"/>
    <w:rsid w:val="00332CFF"/>
    <w:rsid w:val="00356027"/>
    <w:rsid w:val="00361F06"/>
    <w:rsid w:val="003825EF"/>
    <w:rsid w:val="00382E63"/>
    <w:rsid w:val="00383B82"/>
    <w:rsid w:val="003877D4"/>
    <w:rsid w:val="003963A3"/>
    <w:rsid w:val="003B103C"/>
    <w:rsid w:val="003B6A86"/>
    <w:rsid w:val="003B7E41"/>
    <w:rsid w:val="003C19D2"/>
    <w:rsid w:val="003C2492"/>
    <w:rsid w:val="003C3E55"/>
    <w:rsid w:val="003C455C"/>
    <w:rsid w:val="003D769A"/>
    <w:rsid w:val="003E5BCC"/>
    <w:rsid w:val="003E71AD"/>
    <w:rsid w:val="003E79DD"/>
    <w:rsid w:val="003F426C"/>
    <w:rsid w:val="0040616F"/>
    <w:rsid w:val="00412F75"/>
    <w:rsid w:val="00413F7C"/>
    <w:rsid w:val="00430E65"/>
    <w:rsid w:val="004328A3"/>
    <w:rsid w:val="00443B52"/>
    <w:rsid w:val="00445A33"/>
    <w:rsid w:val="004474D2"/>
    <w:rsid w:val="0046728F"/>
    <w:rsid w:val="00471A93"/>
    <w:rsid w:val="00483C17"/>
    <w:rsid w:val="00490A3F"/>
    <w:rsid w:val="00491649"/>
    <w:rsid w:val="004A655C"/>
    <w:rsid w:val="004B2B06"/>
    <w:rsid w:val="004B59D5"/>
    <w:rsid w:val="004C5642"/>
    <w:rsid w:val="004C6877"/>
    <w:rsid w:val="004D5F98"/>
    <w:rsid w:val="004E1552"/>
    <w:rsid w:val="004E5CD5"/>
    <w:rsid w:val="00502936"/>
    <w:rsid w:val="005134E7"/>
    <w:rsid w:val="00513BB2"/>
    <w:rsid w:val="00515EA8"/>
    <w:rsid w:val="00532617"/>
    <w:rsid w:val="00540AD4"/>
    <w:rsid w:val="00542729"/>
    <w:rsid w:val="00544534"/>
    <w:rsid w:val="0054787F"/>
    <w:rsid w:val="0055090E"/>
    <w:rsid w:val="00577181"/>
    <w:rsid w:val="00587EEB"/>
    <w:rsid w:val="00592108"/>
    <w:rsid w:val="005A2F71"/>
    <w:rsid w:val="005B367C"/>
    <w:rsid w:val="005B6B35"/>
    <w:rsid w:val="005D116A"/>
    <w:rsid w:val="005D7233"/>
    <w:rsid w:val="005E38A4"/>
    <w:rsid w:val="005E7B25"/>
    <w:rsid w:val="005E7DF7"/>
    <w:rsid w:val="005F33E7"/>
    <w:rsid w:val="006121A7"/>
    <w:rsid w:val="0062397F"/>
    <w:rsid w:val="006270EF"/>
    <w:rsid w:val="006277E0"/>
    <w:rsid w:val="00640919"/>
    <w:rsid w:val="00647511"/>
    <w:rsid w:val="00653F2D"/>
    <w:rsid w:val="00663D11"/>
    <w:rsid w:val="006647F7"/>
    <w:rsid w:val="006700A6"/>
    <w:rsid w:val="0067128B"/>
    <w:rsid w:val="00672CC7"/>
    <w:rsid w:val="0068489F"/>
    <w:rsid w:val="00691435"/>
    <w:rsid w:val="006A0B1F"/>
    <w:rsid w:val="006A22A0"/>
    <w:rsid w:val="006B5733"/>
    <w:rsid w:val="006B7408"/>
    <w:rsid w:val="006B7FBD"/>
    <w:rsid w:val="006C14C0"/>
    <w:rsid w:val="006E1C7C"/>
    <w:rsid w:val="006F6D3C"/>
    <w:rsid w:val="007016E8"/>
    <w:rsid w:val="00704DCA"/>
    <w:rsid w:val="00734F1D"/>
    <w:rsid w:val="00740AA4"/>
    <w:rsid w:val="0074464F"/>
    <w:rsid w:val="00746C6E"/>
    <w:rsid w:val="00751E87"/>
    <w:rsid w:val="007523FD"/>
    <w:rsid w:val="00756759"/>
    <w:rsid w:val="0077491C"/>
    <w:rsid w:val="00780064"/>
    <w:rsid w:val="0078432D"/>
    <w:rsid w:val="007863A9"/>
    <w:rsid w:val="00790B26"/>
    <w:rsid w:val="00796277"/>
    <w:rsid w:val="007A472D"/>
    <w:rsid w:val="007B1615"/>
    <w:rsid w:val="007B785E"/>
    <w:rsid w:val="007C4A0F"/>
    <w:rsid w:val="007D17AB"/>
    <w:rsid w:val="007D315D"/>
    <w:rsid w:val="007D31C4"/>
    <w:rsid w:val="007D37CD"/>
    <w:rsid w:val="007E12F6"/>
    <w:rsid w:val="007E189B"/>
    <w:rsid w:val="007F1CF4"/>
    <w:rsid w:val="007F7A74"/>
    <w:rsid w:val="00801554"/>
    <w:rsid w:val="00805D14"/>
    <w:rsid w:val="00820397"/>
    <w:rsid w:val="008207E5"/>
    <w:rsid w:val="008263B6"/>
    <w:rsid w:val="008314DC"/>
    <w:rsid w:val="008330C2"/>
    <w:rsid w:val="00847F20"/>
    <w:rsid w:val="0085021C"/>
    <w:rsid w:val="00850CCB"/>
    <w:rsid w:val="0085237B"/>
    <w:rsid w:val="008542E5"/>
    <w:rsid w:val="00862D9E"/>
    <w:rsid w:val="008643C2"/>
    <w:rsid w:val="0086581A"/>
    <w:rsid w:val="008673CB"/>
    <w:rsid w:val="00870B3A"/>
    <w:rsid w:val="00876C64"/>
    <w:rsid w:val="00877BB1"/>
    <w:rsid w:val="008841BA"/>
    <w:rsid w:val="00886517"/>
    <w:rsid w:val="008A19EE"/>
    <w:rsid w:val="008B194F"/>
    <w:rsid w:val="008B2AC5"/>
    <w:rsid w:val="008C26C9"/>
    <w:rsid w:val="008C6052"/>
    <w:rsid w:val="008F016D"/>
    <w:rsid w:val="008F5677"/>
    <w:rsid w:val="008F7CD4"/>
    <w:rsid w:val="009124D1"/>
    <w:rsid w:val="00916CC1"/>
    <w:rsid w:val="009224E2"/>
    <w:rsid w:val="00923993"/>
    <w:rsid w:val="00932EE8"/>
    <w:rsid w:val="00934DA9"/>
    <w:rsid w:val="00941F0D"/>
    <w:rsid w:val="009421FB"/>
    <w:rsid w:val="00943C40"/>
    <w:rsid w:val="00945A21"/>
    <w:rsid w:val="009615BF"/>
    <w:rsid w:val="009700D9"/>
    <w:rsid w:val="00971807"/>
    <w:rsid w:val="00972606"/>
    <w:rsid w:val="0098057A"/>
    <w:rsid w:val="009904BE"/>
    <w:rsid w:val="00994258"/>
    <w:rsid w:val="00996DE3"/>
    <w:rsid w:val="009A289B"/>
    <w:rsid w:val="009A78C6"/>
    <w:rsid w:val="009B5CAD"/>
    <w:rsid w:val="009D549B"/>
    <w:rsid w:val="009D5A58"/>
    <w:rsid w:val="009E537A"/>
    <w:rsid w:val="00A02F8C"/>
    <w:rsid w:val="00A04561"/>
    <w:rsid w:val="00A222EC"/>
    <w:rsid w:val="00A232F7"/>
    <w:rsid w:val="00A279C7"/>
    <w:rsid w:val="00A27E67"/>
    <w:rsid w:val="00A414EC"/>
    <w:rsid w:val="00A42290"/>
    <w:rsid w:val="00A43909"/>
    <w:rsid w:val="00A45C21"/>
    <w:rsid w:val="00A47691"/>
    <w:rsid w:val="00A903DC"/>
    <w:rsid w:val="00A95FC7"/>
    <w:rsid w:val="00AA0339"/>
    <w:rsid w:val="00AA0734"/>
    <w:rsid w:val="00AA5F0E"/>
    <w:rsid w:val="00AA6E87"/>
    <w:rsid w:val="00AA77B3"/>
    <w:rsid w:val="00AB2B8D"/>
    <w:rsid w:val="00AB3A52"/>
    <w:rsid w:val="00AB55A5"/>
    <w:rsid w:val="00AC3112"/>
    <w:rsid w:val="00AD626D"/>
    <w:rsid w:val="00AE0A97"/>
    <w:rsid w:val="00AF0FC1"/>
    <w:rsid w:val="00AF61B4"/>
    <w:rsid w:val="00AF6AC1"/>
    <w:rsid w:val="00AF6FDE"/>
    <w:rsid w:val="00B01505"/>
    <w:rsid w:val="00B1448B"/>
    <w:rsid w:val="00B23316"/>
    <w:rsid w:val="00B37B1E"/>
    <w:rsid w:val="00B42729"/>
    <w:rsid w:val="00B42EE5"/>
    <w:rsid w:val="00B47369"/>
    <w:rsid w:val="00B5553A"/>
    <w:rsid w:val="00B61458"/>
    <w:rsid w:val="00B635C8"/>
    <w:rsid w:val="00B70736"/>
    <w:rsid w:val="00B72E0E"/>
    <w:rsid w:val="00B837A6"/>
    <w:rsid w:val="00B9139F"/>
    <w:rsid w:val="00B9231D"/>
    <w:rsid w:val="00B93052"/>
    <w:rsid w:val="00B9309B"/>
    <w:rsid w:val="00BA54F0"/>
    <w:rsid w:val="00BA6E18"/>
    <w:rsid w:val="00BC59A1"/>
    <w:rsid w:val="00BD1FA8"/>
    <w:rsid w:val="00BD6EAF"/>
    <w:rsid w:val="00C13A52"/>
    <w:rsid w:val="00C143AB"/>
    <w:rsid w:val="00C15AA7"/>
    <w:rsid w:val="00C40857"/>
    <w:rsid w:val="00C537EB"/>
    <w:rsid w:val="00C569B9"/>
    <w:rsid w:val="00C625A3"/>
    <w:rsid w:val="00C62C33"/>
    <w:rsid w:val="00C73EFC"/>
    <w:rsid w:val="00C74CA3"/>
    <w:rsid w:val="00C77770"/>
    <w:rsid w:val="00C92CB7"/>
    <w:rsid w:val="00C933E4"/>
    <w:rsid w:val="00CB4102"/>
    <w:rsid w:val="00CC6583"/>
    <w:rsid w:val="00CE04D9"/>
    <w:rsid w:val="00CE0A7A"/>
    <w:rsid w:val="00D00AFE"/>
    <w:rsid w:val="00D03FCF"/>
    <w:rsid w:val="00D06AF4"/>
    <w:rsid w:val="00D105A3"/>
    <w:rsid w:val="00D23701"/>
    <w:rsid w:val="00D240F9"/>
    <w:rsid w:val="00D34E00"/>
    <w:rsid w:val="00D35D08"/>
    <w:rsid w:val="00D446FE"/>
    <w:rsid w:val="00D50BD0"/>
    <w:rsid w:val="00D57222"/>
    <w:rsid w:val="00D62287"/>
    <w:rsid w:val="00D9200E"/>
    <w:rsid w:val="00DA2A75"/>
    <w:rsid w:val="00DA4865"/>
    <w:rsid w:val="00DB492B"/>
    <w:rsid w:val="00DD0CC6"/>
    <w:rsid w:val="00DE09B1"/>
    <w:rsid w:val="00DE0D7F"/>
    <w:rsid w:val="00DE41F9"/>
    <w:rsid w:val="00DE684D"/>
    <w:rsid w:val="00DF17D1"/>
    <w:rsid w:val="00DF573F"/>
    <w:rsid w:val="00E0376C"/>
    <w:rsid w:val="00E1107B"/>
    <w:rsid w:val="00E11D65"/>
    <w:rsid w:val="00E1472E"/>
    <w:rsid w:val="00E1581A"/>
    <w:rsid w:val="00E22235"/>
    <w:rsid w:val="00E45440"/>
    <w:rsid w:val="00E71D3D"/>
    <w:rsid w:val="00E900E8"/>
    <w:rsid w:val="00E90607"/>
    <w:rsid w:val="00E9065B"/>
    <w:rsid w:val="00EA1AEB"/>
    <w:rsid w:val="00EA50FD"/>
    <w:rsid w:val="00EC1C1B"/>
    <w:rsid w:val="00EC2A83"/>
    <w:rsid w:val="00EC4BB8"/>
    <w:rsid w:val="00EC4E9B"/>
    <w:rsid w:val="00ED48CB"/>
    <w:rsid w:val="00EE62BC"/>
    <w:rsid w:val="00EF4786"/>
    <w:rsid w:val="00EF72F9"/>
    <w:rsid w:val="00EF7BC4"/>
    <w:rsid w:val="00F07CF5"/>
    <w:rsid w:val="00F13DC9"/>
    <w:rsid w:val="00F201AB"/>
    <w:rsid w:val="00F25353"/>
    <w:rsid w:val="00F407CF"/>
    <w:rsid w:val="00F43FEF"/>
    <w:rsid w:val="00F53B91"/>
    <w:rsid w:val="00F54D8C"/>
    <w:rsid w:val="00F70A0F"/>
    <w:rsid w:val="00F772AF"/>
    <w:rsid w:val="00F82B6A"/>
    <w:rsid w:val="00F8637B"/>
    <w:rsid w:val="00FA093F"/>
    <w:rsid w:val="00FA34DD"/>
    <w:rsid w:val="00FB261E"/>
    <w:rsid w:val="00FB6EE4"/>
    <w:rsid w:val="00FB72FD"/>
    <w:rsid w:val="00FB7791"/>
    <w:rsid w:val="00FB7FC1"/>
    <w:rsid w:val="00FC643F"/>
    <w:rsid w:val="00FD4A4E"/>
    <w:rsid w:val="00FD534C"/>
    <w:rsid w:val="00FF2D32"/>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67E51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pPr>
      <w:spacing w:after="0" w:line="240" w:lineRule="auto"/>
    </w:pPr>
    <w:rPr>
      <w:rFonts w:ascii="Times New Roman" w:eastAsia="Times New Roman" w:hAnsi="Times New Roman" w:cs="Times New Roman"/>
      <w:sz w:val="24"/>
      <w:szCs w:val="24"/>
      <w:lang w:eastAsia="sk-SK"/>
    </w:rPr>
  </w:style>
  <w:style w:type="paragraph" w:styleId="Nadpis1">
    <w:name w:val="heading 1"/>
    <w:basedOn w:val="Normlny"/>
    <w:next w:val="Normlny"/>
    <w:link w:val="Nadpis1Char"/>
    <w:uiPriority w:val="9"/>
    <w:qFormat/>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Normlny"/>
    <w:link w:val="Nadpis2Char"/>
    <w:uiPriority w:val="9"/>
    <w:semiHidden/>
    <w:unhideWhenUsed/>
    <w:qFormat/>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y"/>
    <w:next w:val="Normlny"/>
    <w:link w:val="Nadpis3Char"/>
    <w:uiPriority w:val="9"/>
    <w:semiHidden/>
    <w:unhideWhenUsed/>
    <w:qFormat/>
    <w:pPr>
      <w:keepNext/>
      <w:keepLines/>
      <w:spacing w:before="200"/>
      <w:outlineLvl w:val="2"/>
    </w:pPr>
    <w:rPr>
      <w:rFonts w:asciiTheme="majorHAnsi" w:eastAsiaTheme="majorEastAsia" w:hAnsiTheme="majorHAnsi" w:cstheme="majorBidi"/>
      <w:b/>
      <w:bCs/>
      <w:color w:val="4F81BD" w:themeColor="accent1"/>
    </w:rPr>
  </w:style>
  <w:style w:type="paragraph" w:styleId="Nadpis4">
    <w:name w:val="heading 4"/>
    <w:basedOn w:val="Normlny"/>
    <w:next w:val="Normlny"/>
    <w:link w:val="Nadpis4Char"/>
    <w:uiPriority w:val="9"/>
    <w:semiHidden/>
    <w:unhideWhenUsed/>
    <w:qFormat/>
    <w:pPr>
      <w:keepNext/>
      <w:keepLines/>
      <w:spacing w:before="200"/>
      <w:outlineLvl w:val="3"/>
    </w:pPr>
    <w:rPr>
      <w:rFonts w:asciiTheme="majorHAnsi" w:eastAsiaTheme="majorEastAsia" w:hAnsiTheme="majorHAnsi" w:cstheme="majorBidi"/>
      <w:b/>
      <w:bCs/>
      <w:i/>
      <w:iCs/>
      <w:color w:val="4F81BD" w:themeColor="accent1"/>
    </w:rPr>
  </w:style>
  <w:style w:type="paragraph" w:styleId="Nadpis5">
    <w:name w:val="heading 5"/>
    <w:basedOn w:val="Normlny"/>
    <w:next w:val="Normlny"/>
    <w:link w:val="Nadpis5Char"/>
    <w:uiPriority w:val="9"/>
    <w:semiHidden/>
    <w:unhideWhenUsed/>
    <w:qFormat/>
    <w:pPr>
      <w:keepNext/>
      <w:keepLines/>
      <w:spacing w:before="200"/>
      <w:outlineLvl w:val="4"/>
    </w:pPr>
    <w:rPr>
      <w:rFonts w:asciiTheme="majorHAnsi" w:eastAsiaTheme="majorEastAsia" w:hAnsiTheme="majorHAnsi" w:cstheme="majorBidi"/>
      <w:color w:val="243F60" w:themeColor="accent1" w:themeShade="7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basedOn w:val="Predvolenpsmoodseku"/>
    <w:uiPriority w:val="99"/>
    <w:unhideWhenUsed/>
    <w:rPr>
      <w:color w:val="0000FF" w:themeColor="hyperlink"/>
      <w:u w:val="single"/>
    </w:rPr>
  </w:style>
  <w:style w:type="paragraph" w:styleId="Textbubliny">
    <w:name w:val="Balloon Text"/>
    <w:basedOn w:val="Normlny"/>
    <w:link w:val="TextbublinyChar"/>
    <w:uiPriority w:val="99"/>
    <w:semiHidden/>
    <w:unhideWhenUsed/>
    <w:rPr>
      <w:rFonts w:ascii="Tahoma" w:hAnsi="Tahoma" w:cs="Tahoma"/>
      <w:sz w:val="16"/>
      <w:szCs w:val="16"/>
    </w:rPr>
  </w:style>
  <w:style w:type="character" w:customStyle="1" w:styleId="TextbublinyChar">
    <w:name w:val="Text bubliny Char"/>
    <w:basedOn w:val="Predvolenpsmoodseku"/>
    <w:link w:val="Textbubliny"/>
    <w:uiPriority w:val="99"/>
    <w:semiHidden/>
    <w:rPr>
      <w:rFonts w:ascii="Tahoma" w:eastAsia="Times New Roman" w:hAnsi="Tahoma" w:cs="Tahoma"/>
      <w:sz w:val="16"/>
      <w:szCs w:val="16"/>
      <w:lang w:eastAsia="sk-SK"/>
    </w:rPr>
  </w:style>
  <w:style w:type="character" w:styleId="Odkaznakomentr">
    <w:name w:val="annotation reference"/>
    <w:basedOn w:val="Predvolenpsmoodseku"/>
    <w:uiPriority w:val="99"/>
    <w:semiHidden/>
    <w:unhideWhenUsed/>
    <w:rPr>
      <w:sz w:val="16"/>
      <w:szCs w:val="16"/>
    </w:rPr>
  </w:style>
  <w:style w:type="paragraph" w:styleId="Textkomentra">
    <w:name w:val="annotation text"/>
    <w:basedOn w:val="Normlny"/>
    <w:link w:val="TextkomentraChar"/>
    <w:uiPriority w:val="99"/>
    <w:semiHidden/>
    <w:unhideWhenUsed/>
    <w:rPr>
      <w:sz w:val="20"/>
      <w:szCs w:val="20"/>
    </w:rPr>
  </w:style>
  <w:style w:type="character" w:customStyle="1" w:styleId="TextkomentraChar">
    <w:name w:val="Text komentára Char"/>
    <w:basedOn w:val="Predvolenpsmoodseku"/>
    <w:link w:val="Textkomentra"/>
    <w:uiPriority w:val="99"/>
    <w:semiHidden/>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Pr>
      <w:b/>
      <w:bCs/>
    </w:rPr>
  </w:style>
  <w:style w:type="character" w:customStyle="1" w:styleId="PredmetkomentraChar">
    <w:name w:val="Predmet komentára Char"/>
    <w:basedOn w:val="TextkomentraChar"/>
    <w:link w:val="Predmetkomentra"/>
    <w:uiPriority w:val="99"/>
    <w:semiHidden/>
    <w:rPr>
      <w:rFonts w:ascii="Times New Roman" w:eastAsia="Times New Roman" w:hAnsi="Times New Roman" w:cs="Times New Roman"/>
      <w:b/>
      <w:bCs/>
      <w:sz w:val="20"/>
      <w:szCs w:val="20"/>
      <w:lang w:eastAsia="sk-SK"/>
    </w:rPr>
  </w:style>
  <w:style w:type="paragraph" w:styleId="Odsekzoznamu">
    <w:name w:val="List Paragraph"/>
    <w:basedOn w:val="Normlny"/>
    <w:uiPriority w:val="34"/>
    <w:qFormat/>
    <w:pPr>
      <w:ind w:left="720"/>
      <w:contextualSpacing/>
    </w:pPr>
  </w:style>
  <w:style w:type="paragraph" w:styleId="Obsah1">
    <w:name w:val="toc 1"/>
    <w:basedOn w:val="Normlny"/>
    <w:next w:val="Normlny"/>
    <w:autoRedefine/>
    <w:uiPriority w:val="39"/>
    <w:unhideWhenUsed/>
    <w:pPr>
      <w:spacing w:after="100"/>
    </w:pPr>
  </w:style>
  <w:style w:type="paragraph" w:styleId="Hlavika">
    <w:name w:val="header"/>
    <w:basedOn w:val="Normlny"/>
    <w:link w:val="HlavikaChar"/>
    <w:uiPriority w:val="99"/>
    <w:unhideWhenUsed/>
    <w:pPr>
      <w:tabs>
        <w:tab w:val="center" w:pos="4536"/>
        <w:tab w:val="right" w:pos="9072"/>
      </w:tabs>
    </w:pPr>
  </w:style>
  <w:style w:type="character" w:customStyle="1" w:styleId="HlavikaChar">
    <w:name w:val="Hlavička Char"/>
    <w:basedOn w:val="Predvolenpsmoodseku"/>
    <w:link w:val="Hlavika"/>
    <w:uiPriority w:val="99"/>
    <w:rPr>
      <w:rFonts w:ascii="Times New Roman" w:eastAsia="Times New Roman" w:hAnsi="Times New Roman" w:cs="Times New Roman"/>
      <w:sz w:val="24"/>
      <w:szCs w:val="24"/>
      <w:lang w:eastAsia="sk-SK"/>
    </w:rPr>
  </w:style>
  <w:style w:type="paragraph" w:styleId="Pta">
    <w:name w:val="footer"/>
    <w:basedOn w:val="Normlny"/>
    <w:link w:val="PtaChar"/>
    <w:uiPriority w:val="99"/>
    <w:unhideWhenUsed/>
    <w:pPr>
      <w:tabs>
        <w:tab w:val="center" w:pos="4536"/>
        <w:tab w:val="right" w:pos="9072"/>
      </w:tabs>
    </w:pPr>
  </w:style>
  <w:style w:type="character" w:customStyle="1" w:styleId="PtaChar">
    <w:name w:val="Päta Char"/>
    <w:basedOn w:val="Predvolenpsmoodseku"/>
    <w:link w:val="Pta"/>
    <w:uiPriority w:val="99"/>
    <w:rPr>
      <w:rFonts w:ascii="Times New Roman" w:eastAsia="Times New Roman" w:hAnsi="Times New Roman" w:cs="Times New Roman"/>
      <w:sz w:val="24"/>
      <w:szCs w:val="24"/>
      <w:lang w:eastAsia="sk-SK"/>
    </w:rPr>
  </w:style>
  <w:style w:type="paragraph" w:styleId="Textpoznmkypodiarou">
    <w:name w:val="footnote text"/>
    <w:basedOn w:val="Normlny"/>
    <w:link w:val="TextpoznmkypodiarouChar"/>
    <w:uiPriority w:val="99"/>
    <w:semiHidden/>
    <w:unhideWhenUsed/>
    <w:rPr>
      <w:sz w:val="20"/>
      <w:szCs w:val="20"/>
    </w:rPr>
  </w:style>
  <w:style w:type="character" w:customStyle="1" w:styleId="TextpoznmkypodiarouChar">
    <w:name w:val="Text poznámky pod čiarou Char"/>
    <w:basedOn w:val="Predvolenpsmoodseku"/>
    <w:link w:val="Textpoznmkypodiarou"/>
    <w:uiPriority w:val="99"/>
    <w:semiHidden/>
    <w:rPr>
      <w:rFonts w:ascii="Times New Roman" w:eastAsia="Times New Roman" w:hAnsi="Times New Roman" w:cs="Times New Roman"/>
      <w:sz w:val="20"/>
      <w:szCs w:val="20"/>
      <w:lang w:eastAsia="sk-SK"/>
    </w:rPr>
  </w:style>
  <w:style w:type="character" w:styleId="Odkaznapoznmkupodiarou">
    <w:name w:val="footnote reference"/>
    <w:basedOn w:val="Predvolenpsmoodseku"/>
    <w:rPr>
      <w:rFonts w:cs="Times New Roman"/>
      <w:vertAlign w:val="superscript"/>
    </w:rPr>
  </w:style>
  <w:style w:type="paragraph" w:styleId="Normlnywebov">
    <w:name w:val="Normal (Web)"/>
    <w:basedOn w:val="Normlny"/>
    <w:uiPriority w:val="99"/>
    <w:semiHidden/>
    <w:unhideWhenUsed/>
    <w:pPr>
      <w:spacing w:before="100" w:beforeAutospacing="1" w:after="100" w:afterAutospacing="1"/>
    </w:pPr>
    <w:rPr>
      <w:rFonts w:eastAsiaTheme="minorEastAsia"/>
    </w:rPr>
  </w:style>
  <w:style w:type="table" w:styleId="Mriekatabuky">
    <w:name w:val="Table Grid"/>
    <w:basedOn w:val="Normlnatabuka"/>
    <w:uiPriority w:val="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Predvolenpsmoodseku"/>
    <w:uiPriority w:val="99"/>
    <w:semiHidden/>
    <w:rPr>
      <w:color w:val="808080"/>
    </w:rPr>
  </w:style>
  <w:style w:type="paragraph" w:customStyle="1" w:styleId="MPCKO1">
    <w:name w:val="MP CKO 1"/>
    <w:basedOn w:val="Nadpis2"/>
    <w:next w:val="Normlny"/>
    <w:qFormat/>
    <w:pPr>
      <w:pBdr>
        <w:bottom w:val="single" w:sz="8" w:space="4" w:color="4F81BD" w:themeColor="accent1"/>
      </w:pBdr>
      <w:spacing w:after="300"/>
    </w:pPr>
    <w:rPr>
      <w:rFonts w:ascii="Times New Roman" w:hAnsi="Times New Roman"/>
      <w:color w:val="365F91" w:themeColor="accent1" w:themeShade="BF"/>
      <w:spacing w:val="5"/>
      <w:kern w:val="28"/>
      <w:sz w:val="36"/>
    </w:rPr>
  </w:style>
  <w:style w:type="character" w:customStyle="1" w:styleId="Nadpis2Char">
    <w:name w:val="Nadpis 2 Char"/>
    <w:basedOn w:val="Predvolenpsmoodseku"/>
    <w:link w:val="Nadpis2"/>
    <w:uiPriority w:val="9"/>
    <w:semiHidden/>
    <w:rPr>
      <w:rFonts w:asciiTheme="majorHAnsi" w:eastAsiaTheme="majorEastAsia" w:hAnsiTheme="majorHAnsi" w:cstheme="majorBidi"/>
      <w:b/>
      <w:bCs/>
      <w:color w:val="4F81BD" w:themeColor="accent1"/>
      <w:sz w:val="26"/>
      <w:szCs w:val="26"/>
      <w:lang w:eastAsia="sk-SK"/>
    </w:rPr>
  </w:style>
  <w:style w:type="paragraph" w:customStyle="1" w:styleId="MPCKO2">
    <w:name w:val="MP CKO 2"/>
    <w:basedOn w:val="Nadpis3"/>
    <w:qFormat/>
    <w:pPr>
      <w:jc w:val="both"/>
    </w:pPr>
    <w:rPr>
      <w:rFonts w:ascii="Times New Roman" w:hAnsi="Times New Roman"/>
      <w:color w:val="365F91" w:themeColor="accent1" w:themeShade="BF"/>
      <w:sz w:val="26"/>
      <w:szCs w:val="22"/>
      <w:lang w:eastAsia="en-US"/>
    </w:rPr>
  </w:style>
  <w:style w:type="character" w:customStyle="1" w:styleId="Nadpis3Char">
    <w:name w:val="Nadpis 3 Char"/>
    <w:basedOn w:val="Predvolenpsmoodseku"/>
    <w:link w:val="Nadpis3"/>
    <w:uiPriority w:val="9"/>
    <w:semiHidden/>
    <w:rPr>
      <w:rFonts w:asciiTheme="majorHAnsi" w:eastAsiaTheme="majorEastAsia" w:hAnsiTheme="majorHAnsi" w:cstheme="majorBidi"/>
      <w:b/>
      <w:bCs/>
      <w:color w:val="4F81BD" w:themeColor="accent1"/>
      <w:sz w:val="24"/>
      <w:szCs w:val="24"/>
      <w:lang w:eastAsia="sk-SK"/>
    </w:rPr>
  </w:style>
  <w:style w:type="paragraph" w:customStyle="1" w:styleId="MPCKO3">
    <w:name w:val="MP CKO 3"/>
    <w:basedOn w:val="Nadpis4"/>
    <w:next w:val="Normlny"/>
    <w:qFormat/>
    <w:pPr>
      <w:jc w:val="both"/>
    </w:pPr>
    <w:rPr>
      <w:rFonts w:ascii="Times New Roman" w:hAnsi="Times New Roman"/>
      <w:i w:val="0"/>
      <w:color w:val="365F91" w:themeColor="accent1" w:themeShade="BF"/>
    </w:rPr>
  </w:style>
  <w:style w:type="character" w:customStyle="1" w:styleId="Nadpis4Char">
    <w:name w:val="Nadpis 4 Char"/>
    <w:basedOn w:val="Predvolenpsmoodseku"/>
    <w:link w:val="Nadpis4"/>
    <w:uiPriority w:val="9"/>
    <w:semiHidden/>
    <w:rPr>
      <w:rFonts w:asciiTheme="majorHAnsi" w:eastAsiaTheme="majorEastAsia" w:hAnsiTheme="majorHAnsi" w:cstheme="majorBidi"/>
      <w:b/>
      <w:bCs/>
      <w:i/>
      <w:iCs/>
      <w:color w:val="4F81BD" w:themeColor="accent1"/>
      <w:sz w:val="24"/>
      <w:szCs w:val="24"/>
      <w:lang w:eastAsia="sk-SK"/>
    </w:rPr>
  </w:style>
  <w:style w:type="paragraph" w:customStyle="1" w:styleId="MPCKO4">
    <w:name w:val="MP CKO 4"/>
    <w:basedOn w:val="Nadpis5"/>
    <w:next w:val="Normlny"/>
    <w:qFormat/>
    <w:rPr>
      <w:rFonts w:ascii="Times New Roman" w:hAnsi="Times New Roman"/>
      <w:b/>
      <w:i/>
      <w:color w:val="365F91" w:themeColor="accent1" w:themeShade="BF"/>
    </w:rPr>
  </w:style>
  <w:style w:type="character" w:customStyle="1" w:styleId="Nadpis5Char">
    <w:name w:val="Nadpis 5 Char"/>
    <w:basedOn w:val="Predvolenpsmoodseku"/>
    <w:link w:val="Nadpis5"/>
    <w:uiPriority w:val="9"/>
    <w:semiHidden/>
    <w:rPr>
      <w:rFonts w:asciiTheme="majorHAnsi" w:eastAsiaTheme="majorEastAsia" w:hAnsiTheme="majorHAnsi" w:cstheme="majorBidi"/>
      <w:color w:val="243F60" w:themeColor="accent1" w:themeShade="7F"/>
      <w:sz w:val="24"/>
      <w:szCs w:val="24"/>
      <w:lang w:eastAsia="sk-SK"/>
    </w:rPr>
  </w:style>
  <w:style w:type="paragraph" w:customStyle="1" w:styleId="SRKNorm">
    <w:name w:val="SRK Norm."/>
    <w:basedOn w:val="Normlny"/>
    <w:next w:val="Normlny"/>
    <w:qFormat/>
    <w:pPr>
      <w:numPr>
        <w:numId w:val="10"/>
      </w:numPr>
      <w:spacing w:before="200" w:after="200"/>
      <w:contextualSpacing/>
      <w:jc w:val="both"/>
    </w:pPr>
  </w:style>
  <w:style w:type="character" w:customStyle="1" w:styleId="Nadpis1Char">
    <w:name w:val="Nadpis 1 Char"/>
    <w:basedOn w:val="Predvolenpsmoodseku"/>
    <w:link w:val="Nadpis1"/>
    <w:uiPriority w:val="9"/>
    <w:rPr>
      <w:rFonts w:asciiTheme="majorHAnsi" w:eastAsiaTheme="majorEastAsia" w:hAnsiTheme="majorHAnsi" w:cstheme="majorBidi"/>
      <w:b/>
      <w:bCs/>
      <w:color w:val="365F91" w:themeColor="accent1" w:themeShade="BF"/>
      <w:sz w:val="28"/>
      <w:szCs w:val="28"/>
      <w:lang w:eastAsia="sk-SK"/>
    </w:rPr>
  </w:style>
  <w:style w:type="paragraph" w:styleId="Hlavikaobsahu">
    <w:name w:val="TOC Heading"/>
    <w:basedOn w:val="Nadpis1"/>
    <w:next w:val="Normlny"/>
    <w:uiPriority w:val="39"/>
    <w:unhideWhenUsed/>
    <w:qFormat/>
    <w:pPr>
      <w:spacing w:line="276" w:lineRule="auto"/>
      <w:outlineLvl w:val="9"/>
    </w:pPr>
  </w:style>
  <w:style w:type="paragraph" w:styleId="Obsah2">
    <w:name w:val="toc 2"/>
    <w:basedOn w:val="Normlny"/>
    <w:next w:val="Normlny"/>
    <w:autoRedefine/>
    <w:uiPriority w:val="39"/>
    <w:unhideWhenUsed/>
    <w:pPr>
      <w:spacing w:after="100"/>
      <w:ind w:left="240"/>
    </w:pPr>
  </w:style>
  <w:style w:type="paragraph" w:styleId="Obsah3">
    <w:name w:val="toc 3"/>
    <w:basedOn w:val="Normlny"/>
    <w:next w:val="Normlny"/>
    <w:autoRedefine/>
    <w:uiPriority w:val="39"/>
    <w:unhideWhenUsed/>
    <w:pPr>
      <w:spacing w:after="100"/>
      <w:ind w:left="480"/>
    </w:pPr>
  </w:style>
  <w:style w:type="paragraph" w:styleId="Obsah4">
    <w:name w:val="toc 4"/>
    <w:basedOn w:val="Normlny"/>
    <w:next w:val="Normlny"/>
    <w:autoRedefine/>
    <w:uiPriority w:val="39"/>
    <w:unhideWhenUsed/>
    <w:pPr>
      <w:spacing w:after="100"/>
      <w:ind w:left="720"/>
    </w:pPr>
  </w:style>
  <w:style w:type="paragraph" w:styleId="Obsah5">
    <w:name w:val="toc 5"/>
    <w:basedOn w:val="Normlny"/>
    <w:next w:val="Normlny"/>
    <w:autoRedefine/>
    <w:uiPriority w:val="39"/>
    <w:unhideWhenUsed/>
    <w:pPr>
      <w:spacing w:after="100"/>
      <w:ind w:left="960"/>
    </w:pPr>
  </w:style>
  <w:style w:type="paragraph" w:customStyle="1" w:styleId="Default">
    <w:name w:val="Default"/>
    <w:pPr>
      <w:autoSpaceDE w:val="0"/>
      <w:autoSpaceDN w:val="0"/>
      <w:adjustRightInd w:val="0"/>
      <w:spacing w:after="0" w:line="240" w:lineRule="auto"/>
    </w:pPr>
    <w:rPr>
      <w:rFonts w:ascii="Arial" w:hAnsi="Arial" w:cs="Arial"/>
      <w:color w:val="000000"/>
      <w:sz w:val="24"/>
      <w:szCs w:val="24"/>
    </w:rPr>
  </w:style>
  <w:style w:type="paragraph" w:styleId="Zkladntext">
    <w:name w:val="Body Text"/>
    <w:basedOn w:val="Normlny"/>
    <w:link w:val="ZkladntextChar"/>
    <w:qFormat/>
    <w:pPr>
      <w:spacing w:before="130" w:after="130"/>
      <w:jc w:val="both"/>
    </w:pPr>
    <w:rPr>
      <w:sz w:val="22"/>
      <w:szCs w:val="20"/>
      <w:lang w:eastAsia="en-US"/>
    </w:rPr>
  </w:style>
  <w:style w:type="character" w:customStyle="1" w:styleId="ZkladntextChar">
    <w:name w:val="Základný text Char"/>
    <w:basedOn w:val="Predvolenpsmoodseku"/>
    <w:link w:val="Zkladntext"/>
    <w:rPr>
      <w:rFonts w:ascii="Times New Roman" w:eastAsia="Times New Roman" w:hAnsi="Times New Roman" w:cs="Times New Roman"/>
      <w:szCs w:val="20"/>
    </w:rPr>
  </w:style>
  <w:style w:type="paragraph" w:styleId="Zoznamsodrkami">
    <w:name w:val="List Bullet"/>
    <w:basedOn w:val="Zkladntext"/>
    <w:uiPriority w:val="99"/>
    <w:qFormat/>
    <w:pPr>
      <w:numPr>
        <w:numId w:val="6"/>
      </w:numPr>
    </w:pPr>
  </w:style>
  <w:style w:type="paragraph" w:styleId="Zoznamsodrkami2">
    <w:name w:val="List Bullet 2"/>
    <w:basedOn w:val="Zoznamsodrkami"/>
    <w:qFormat/>
    <w:pPr>
      <w:numPr>
        <w:numId w:val="5"/>
      </w:numPr>
    </w:pPr>
  </w:style>
  <w:style w:type="paragraph" w:styleId="Revzia">
    <w:name w:val="Revision"/>
    <w:hidden/>
    <w:uiPriority w:val="99"/>
    <w:semiHidden/>
    <w:rsid w:val="00491649"/>
    <w:pPr>
      <w:spacing w:after="0" w:line="240" w:lineRule="auto"/>
    </w:pPr>
    <w:rPr>
      <w:rFonts w:ascii="Times New Roman" w:eastAsia="Times New Roman" w:hAnsi="Times New Roman" w:cs="Times New Roman"/>
      <w:sz w:val="24"/>
      <w:szCs w:val="24"/>
      <w:lang w:eastAsia="sk-SK"/>
    </w:rPr>
  </w:style>
  <w:style w:type="character" w:customStyle="1" w:styleId="h1a2">
    <w:name w:val="h1a2"/>
    <w:basedOn w:val="Predvolenpsmoodseku"/>
    <w:rsid w:val="00EC2A83"/>
    <w:rPr>
      <w:vanish w:val="0"/>
      <w:webHidden w:val="0"/>
      <w:sz w:val="24"/>
      <w:szCs w:val="24"/>
      <w:specVanish w:val="0"/>
    </w:rPr>
  </w:style>
  <w:style w:type="character" w:styleId="PouitHypertextovPrepojenie">
    <w:name w:val="FollowedHyperlink"/>
    <w:basedOn w:val="Predvolenpsmoodseku"/>
    <w:uiPriority w:val="99"/>
    <w:semiHidden/>
    <w:unhideWhenUsed/>
    <w:rsid w:val="00EC4E9B"/>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901174">
      <w:bodyDiv w:val="1"/>
      <w:marLeft w:val="0"/>
      <w:marRight w:val="0"/>
      <w:marTop w:val="0"/>
      <w:marBottom w:val="0"/>
      <w:divBdr>
        <w:top w:val="none" w:sz="0" w:space="0" w:color="auto"/>
        <w:left w:val="none" w:sz="0" w:space="0" w:color="auto"/>
        <w:bottom w:val="none" w:sz="0" w:space="0" w:color="auto"/>
        <w:right w:val="none" w:sz="0" w:space="0" w:color="auto"/>
      </w:divBdr>
      <w:divsChild>
        <w:div w:id="1187015591">
          <w:marLeft w:val="0"/>
          <w:marRight w:val="0"/>
          <w:marTop w:val="100"/>
          <w:marBottom w:val="100"/>
          <w:divBdr>
            <w:top w:val="none" w:sz="0" w:space="0" w:color="auto"/>
            <w:left w:val="none" w:sz="0" w:space="0" w:color="auto"/>
            <w:bottom w:val="none" w:sz="0" w:space="0" w:color="auto"/>
            <w:right w:val="none" w:sz="0" w:space="0" w:color="auto"/>
          </w:divBdr>
          <w:divsChild>
            <w:div w:id="38089286">
              <w:marLeft w:val="0"/>
              <w:marRight w:val="0"/>
              <w:marTop w:val="225"/>
              <w:marBottom w:val="750"/>
              <w:divBdr>
                <w:top w:val="none" w:sz="0" w:space="0" w:color="auto"/>
                <w:left w:val="none" w:sz="0" w:space="0" w:color="auto"/>
                <w:bottom w:val="none" w:sz="0" w:space="0" w:color="auto"/>
                <w:right w:val="none" w:sz="0" w:space="0" w:color="auto"/>
              </w:divBdr>
              <w:divsChild>
                <w:div w:id="1757633586">
                  <w:marLeft w:val="0"/>
                  <w:marRight w:val="0"/>
                  <w:marTop w:val="0"/>
                  <w:marBottom w:val="0"/>
                  <w:divBdr>
                    <w:top w:val="none" w:sz="0" w:space="0" w:color="auto"/>
                    <w:left w:val="none" w:sz="0" w:space="0" w:color="auto"/>
                    <w:bottom w:val="none" w:sz="0" w:space="0" w:color="auto"/>
                    <w:right w:val="none" w:sz="0" w:space="0" w:color="auto"/>
                  </w:divBdr>
                  <w:divsChild>
                    <w:div w:id="1437601759">
                      <w:marLeft w:val="0"/>
                      <w:marRight w:val="0"/>
                      <w:marTop w:val="0"/>
                      <w:marBottom w:val="0"/>
                      <w:divBdr>
                        <w:top w:val="none" w:sz="0" w:space="0" w:color="auto"/>
                        <w:left w:val="none" w:sz="0" w:space="0" w:color="auto"/>
                        <w:bottom w:val="none" w:sz="0" w:space="0" w:color="auto"/>
                        <w:right w:val="none" w:sz="0" w:space="0" w:color="auto"/>
                      </w:divBdr>
                      <w:divsChild>
                        <w:div w:id="1638535225">
                          <w:marLeft w:val="0"/>
                          <w:marRight w:val="0"/>
                          <w:marTop w:val="0"/>
                          <w:marBottom w:val="0"/>
                          <w:divBdr>
                            <w:top w:val="none" w:sz="0" w:space="0" w:color="auto"/>
                            <w:left w:val="none" w:sz="0" w:space="0" w:color="auto"/>
                            <w:bottom w:val="none" w:sz="0" w:space="0" w:color="auto"/>
                            <w:right w:val="none" w:sz="0" w:space="0" w:color="auto"/>
                          </w:divBdr>
                          <w:divsChild>
                            <w:div w:id="694965196">
                              <w:marLeft w:val="0"/>
                              <w:marRight w:val="0"/>
                              <w:marTop w:val="0"/>
                              <w:marBottom w:val="0"/>
                              <w:divBdr>
                                <w:top w:val="none" w:sz="0" w:space="0" w:color="auto"/>
                                <w:left w:val="none" w:sz="0" w:space="0" w:color="auto"/>
                                <w:bottom w:val="none" w:sz="0" w:space="0" w:color="auto"/>
                                <w:right w:val="none" w:sz="0" w:space="0" w:color="auto"/>
                              </w:divBdr>
                              <w:divsChild>
                                <w:div w:id="1311058861">
                                  <w:marLeft w:val="0"/>
                                  <w:marRight w:val="0"/>
                                  <w:marTop w:val="0"/>
                                  <w:marBottom w:val="0"/>
                                  <w:divBdr>
                                    <w:top w:val="none" w:sz="0" w:space="0" w:color="auto"/>
                                    <w:left w:val="none" w:sz="0" w:space="0" w:color="auto"/>
                                    <w:bottom w:val="none" w:sz="0" w:space="0" w:color="auto"/>
                                    <w:right w:val="none" w:sz="0" w:space="0" w:color="auto"/>
                                  </w:divBdr>
                                  <w:divsChild>
                                    <w:div w:id="1492671980">
                                      <w:marLeft w:val="0"/>
                                      <w:marRight w:val="0"/>
                                      <w:marTop w:val="0"/>
                                      <w:marBottom w:val="0"/>
                                      <w:divBdr>
                                        <w:top w:val="none" w:sz="0" w:space="0" w:color="auto"/>
                                        <w:left w:val="none" w:sz="0" w:space="0" w:color="auto"/>
                                        <w:bottom w:val="none" w:sz="0" w:space="0" w:color="auto"/>
                                        <w:right w:val="none" w:sz="0" w:space="0" w:color="auto"/>
                                      </w:divBdr>
                                      <w:divsChild>
                                        <w:div w:id="762337902">
                                          <w:marLeft w:val="0"/>
                                          <w:marRight w:val="0"/>
                                          <w:marTop w:val="0"/>
                                          <w:marBottom w:val="0"/>
                                          <w:divBdr>
                                            <w:top w:val="none" w:sz="0" w:space="0" w:color="auto"/>
                                            <w:left w:val="none" w:sz="0" w:space="0" w:color="auto"/>
                                            <w:bottom w:val="none" w:sz="0" w:space="0" w:color="auto"/>
                                            <w:right w:val="none" w:sz="0" w:space="0" w:color="auto"/>
                                          </w:divBdr>
                                          <w:divsChild>
                                            <w:div w:id="779642068">
                                              <w:marLeft w:val="0"/>
                                              <w:marRight w:val="0"/>
                                              <w:marTop w:val="0"/>
                                              <w:marBottom w:val="0"/>
                                              <w:divBdr>
                                                <w:top w:val="none" w:sz="0" w:space="0" w:color="auto"/>
                                                <w:left w:val="none" w:sz="0" w:space="0" w:color="auto"/>
                                                <w:bottom w:val="none" w:sz="0" w:space="0" w:color="auto"/>
                                                <w:right w:val="none" w:sz="0" w:space="0" w:color="auto"/>
                                              </w:divBdr>
                                              <w:divsChild>
                                                <w:div w:id="688796079">
                                                  <w:marLeft w:val="0"/>
                                                  <w:marRight w:val="0"/>
                                                  <w:marTop w:val="0"/>
                                                  <w:marBottom w:val="0"/>
                                                  <w:divBdr>
                                                    <w:top w:val="none" w:sz="0" w:space="0" w:color="auto"/>
                                                    <w:left w:val="none" w:sz="0" w:space="0" w:color="auto"/>
                                                    <w:bottom w:val="none" w:sz="0" w:space="0" w:color="auto"/>
                                                    <w:right w:val="none" w:sz="0" w:space="0" w:color="auto"/>
                                                  </w:divBdr>
                                                  <w:divsChild>
                                                    <w:div w:id="659387645">
                                                      <w:marLeft w:val="0"/>
                                                      <w:marRight w:val="0"/>
                                                      <w:marTop w:val="0"/>
                                                      <w:marBottom w:val="0"/>
                                                      <w:divBdr>
                                                        <w:top w:val="none" w:sz="0" w:space="0" w:color="auto"/>
                                                        <w:left w:val="none" w:sz="0" w:space="0" w:color="auto"/>
                                                        <w:bottom w:val="none" w:sz="0" w:space="0" w:color="auto"/>
                                                        <w:right w:val="none" w:sz="0" w:space="0" w:color="auto"/>
                                                      </w:divBdr>
                                                      <w:divsChild>
                                                        <w:div w:id="2062946650">
                                                          <w:marLeft w:val="0"/>
                                                          <w:marRight w:val="0"/>
                                                          <w:marTop w:val="0"/>
                                                          <w:marBottom w:val="0"/>
                                                          <w:divBdr>
                                                            <w:top w:val="none" w:sz="0" w:space="0" w:color="auto"/>
                                                            <w:left w:val="none" w:sz="0" w:space="0" w:color="auto"/>
                                                            <w:bottom w:val="none" w:sz="0" w:space="0" w:color="auto"/>
                                                            <w:right w:val="none" w:sz="0" w:space="0" w:color="auto"/>
                                                          </w:divBdr>
                                                          <w:divsChild>
                                                            <w:div w:id="1363556536">
                                                              <w:marLeft w:val="0"/>
                                                              <w:marRight w:val="0"/>
                                                              <w:marTop w:val="0"/>
                                                              <w:marBottom w:val="0"/>
                                                              <w:divBdr>
                                                                <w:top w:val="none" w:sz="0" w:space="0" w:color="auto"/>
                                                                <w:left w:val="none" w:sz="0" w:space="0" w:color="auto"/>
                                                                <w:bottom w:val="none" w:sz="0" w:space="0" w:color="auto"/>
                                                                <w:right w:val="none" w:sz="0" w:space="0" w:color="auto"/>
                                                              </w:divBdr>
                                                              <w:divsChild>
                                                                <w:div w:id="1976829250">
                                                                  <w:marLeft w:val="0"/>
                                                                  <w:marRight w:val="0"/>
                                                                  <w:marTop w:val="0"/>
                                                                  <w:marBottom w:val="0"/>
                                                                  <w:divBdr>
                                                                    <w:top w:val="none" w:sz="0" w:space="0" w:color="auto"/>
                                                                    <w:left w:val="none" w:sz="0" w:space="0" w:color="auto"/>
                                                                    <w:bottom w:val="none" w:sz="0" w:space="0" w:color="auto"/>
                                                                    <w:right w:val="none" w:sz="0" w:space="0" w:color="auto"/>
                                                                  </w:divBdr>
                                                                  <w:divsChild>
                                                                    <w:div w:id="1933313484">
                                                                      <w:marLeft w:val="0"/>
                                                                      <w:marRight w:val="0"/>
                                                                      <w:marTop w:val="0"/>
                                                                      <w:marBottom w:val="0"/>
                                                                      <w:divBdr>
                                                                        <w:top w:val="none" w:sz="0" w:space="0" w:color="auto"/>
                                                                        <w:left w:val="none" w:sz="0" w:space="0" w:color="auto"/>
                                                                        <w:bottom w:val="none" w:sz="0" w:space="0" w:color="auto"/>
                                                                        <w:right w:val="none" w:sz="0" w:space="0" w:color="auto"/>
                                                                      </w:divBdr>
                                                                      <w:divsChild>
                                                                        <w:div w:id="681666795">
                                                                          <w:marLeft w:val="0"/>
                                                                          <w:marRight w:val="0"/>
                                                                          <w:marTop w:val="0"/>
                                                                          <w:marBottom w:val="0"/>
                                                                          <w:divBdr>
                                                                            <w:top w:val="none" w:sz="0" w:space="0" w:color="auto"/>
                                                                            <w:left w:val="none" w:sz="0" w:space="0" w:color="auto"/>
                                                                            <w:bottom w:val="none" w:sz="0" w:space="0" w:color="auto"/>
                                                                            <w:right w:val="none" w:sz="0" w:space="0" w:color="auto"/>
                                                                          </w:divBdr>
                                                                          <w:divsChild>
                                                                            <w:div w:id="414018885">
                                                                              <w:marLeft w:val="0"/>
                                                                              <w:marRight w:val="0"/>
                                                                              <w:marTop w:val="0"/>
                                                                              <w:marBottom w:val="0"/>
                                                                              <w:divBdr>
                                                                                <w:top w:val="none" w:sz="0" w:space="0" w:color="auto"/>
                                                                                <w:left w:val="none" w:sz="0" w:space="0" w:color="auto"/>
                                                                                <w:bottom w:val="none" w:sz="0" w:space="0" w:color="auto"/>
                                                                                <w:right w:val="none" w:sz="0" w:space="0" w:color="auto"/>
                                                                              </w:divBdr>
                                                                            </w:div>
                                                                          </w:divsChild>
                                                                        </w:div>
                                                                        <w:div w:id="798912032">
                                                                          <w:marLeft w:val="0"/>
                                                                          <w:marRight w:val="0"/>
                                                                          <w:marTop w:val="0"/>
                                                                          <w:marBottom w:val="0"/>
                                                                          <w:divBdr>
                                                                            <w:top w:val="none" w:sz="0" w:space="0" w:color="auto"/>
                                                                            <w:left w:val="none" w:sz="0" w:space="0" w:color="auto"/>
                                                                            <w:bottom w:val="none" w:sz="0" w:space="0" w:color="auto"/>
                                                                            <w:right w:val="none" w:sz="0" w:space="0" w:color="auto"/>
                                                                          </w:divBdr>
                                                                          <w:divsChild>
                                                                            <w:div w:id="717434459">
                                                                              <w:marLeft w:val="0"/>
                                                                              <w:marRight w:val="0"/>
                                                                              <w:marTop w:val="0"/>
                                                                              <w:marBottom w:val="0"/>
                                                                              <w:divBdr>
                                                                                <w:top w:val="none" w:sz="0" w:space="0" w:color="auto"/>
                                                                                <w:left w:val="none" w:sz="0" w:space="0" w:color="auto"/>
                                                                                <w:bottom w:val="none" w:sz="0" w:space="0" w:color="auto"/>
                                                                                <w:right w:val="none" w:sz="0" w:space="0" w:color="auto"/>
                                                                              </w:divBdr>
                                                                            </w:div>
                                                                            <w:div w:id="2143575471">
                                                                              <w:marLeft w:val="0"/>
                                                                              <w:marRight w:val="0"/>
                                                                              <w:marTop w:val="0"/>
                                                                              <w:marBottom w:val="0"/>
                                                                              <w:divBdr>
                                                                                <w:top w:val="none" w:sz="0" w:space="0" w:color="auto"/>
                                                                                <w:left w:val="none" w:sz="0" w:space="0" w:color="auto"/>
                                                                                <w:bottom w:val="none" w:sz="0" w:space="0" w:color="auto"/>
                                                                                <w:right w:val="none" w:sz="0" w:space="0" w:color="auto"/>
                                                                              </w:divBdr>
                                                                            </w:div>
                                                                          </w:divsChild>
                                                                        </w:div>
                                                                        <w:div w:id="1125347077">
                                                                          <w:marLeft w:val="0"/>
                                                                          <w:marRight w:val="0"/>
                                                                          <w:marTop w:val="0"/>
                                                                          <w:marBottom w:val="0"/>
                                                                          <w:divBdr>
                                                                            <w:top w:val="none" w:sz="0" w:space="0" w:color="auto"/>
                                                                            <w:left w:val="none" w:sz="0" w:space="0" w:color="auto"/>
                                                                            <w:bottom w:val="none" w:sz="0" w:space="0" w:color="auto"/>
                                                                            <w:right w:val="none" w:sz="0" w:space="0" w:color="auto"/>
                                                                          </w:divBdr>
                                                                          <w:divsChild>
                                                                            <w:div w:id="627858097">
                                                                              <w:marLeft w:val="0"/>
                                                                              <w:marRight w:val="0"/>
                                                                              <w:marTop w:val="0"/>
                                                                              <w:marBottom w:val="0"/>
                                                                              <w:divBdr>
                                                                                <w:top w:val="none" w:sz="0" w:space="0" w:color="auto"/>
                                                                                <w:left w:val="none" w:sz="0" w:space="0" w:color="auto"/>
                                                                                <w:bottom w:val="none" w:sz="0" w:space="0" w:color="auto"/>
                                                                                <w:right w:val="none" w:sz="0" w:space="0" w:color="auto"/>
                                                                              </w:divBdr>
                                                                            </w:div>
                                                                            <w:div w:id="1509128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7828872">
      <w:bodyDiv w:val="1"/>
      <w:marLeft w:val="0"/>
      <w:marRight w:val="0"/>
      <w:marTop w:val="0"/>
      <w:marBottom w:val="0"/>
      <w:divBdr>
        <w:top w:val="none" w:sz="0" w:space="0" w:color="auto"/>
        <w:left w:val="none" w:sz="0" w:space="0" w:color="auto"/>
        <w:bottom w:val="none" w:sz="0" w:space="0" w:color="auto"/>
        <w:right w:val="none" w:sz="0" w:space="0" w:color="auto"/>
      </w:divBdr>
    </w:div>
    <w:div w:id="138037364">
      <w:bodyDiv w:val="1"/>
      <w:marLeft w:val="0"/>
      <w:marRight w:val="0"/>
      <w:marTop w:val="0"/>
      <w:marBottom w:val="0"/>
      <w:divBdr>
        <w:top w:val="none" w:sz="0" w:space="0" w:color="auto"/>
        <w:left w:val="none" w:sz="0" w:space="0" w:color="auto"/>
        <w:bottom w:val="none" w:sz="0" w:space="0" w:color="auto"/>
        <w:right w:val="none" w:sz="0" w:space="0" w:color="auto"/>
      </w:divBdr>
    </w:div>
    <w:div w:id="730273691">
      <w:bodyDiv w:val="1"/>
      <w:marLeft w:val="0"/>
      <w:marRight w:val="0"/>
      <w:marTop w:val="0"/>
      <w:marBottom w:val="0"/>
      <w:divBdr>
        <w:top w:val="none" w:sz="0" w:space="0" w:color="auto"/>
        <w:left w:val="none" w:sz="0" w:space="0" w:color="auto"/>
        <w:bottom w:val="none" w:sz="0" w:space="0" w:color="auto"/>
        <w:right w:val="none" w:sz="0" w:space="0" w:color="auto"/>
      </w:divBdr>
    </w:div>
    <w:div w:id="1352489414">
      <w:bodyDiv w:val="1"/>
      <w:marLeft w:val="0"/>
      <w:marRight w:val="0"/>
      <w:marTop w:val="0"/>
      <w:marBottom w:val="0"/>
      <w:divBdr>
        <w:top w:val="none" w:sz="0" w:space="0" w:color="auto"/>
        <w:left w:val="none" w:sz="0" w:space="0" w:color="auto"/>
        <w:bottom w:val="none" w:sz="0" w:space="0" w:color="auto"/>
        <w:right w:val="none" w:sz="0" w:space="0" w:color="auto"/>
      </w:divBdr>
    </w:div>
    <w:div w:id="1437099186">
      <w:bodyDiv w:val="1"/>
      <w:marLeft w:val="0"/>
      <w:marRight w:val="0"/>
      <w:marTop w:val="0"/>
      <w:marBottom w:val="0"/>
      <w:divBdr>
        <w:top w:val="none" w:sz="0" w:space="0" w:color="auto"/>
        <w:left w:val="none" w:sz="0" w:space="0" w:color="auto"/>
        <w:bottom w:val="none" w:sz="0" w:space="0" w:color="auto"/>
        <w:right w:val="none" w:sz="0" w:space="0" w:color="auto"/>
      </w:divBdr>
      <w:divsChild>
        <w:div w:id="1189872279">
          <w:marLeft w:val="0"/>
          <w:marRight w:val="0"/>
          <w:marTop w:val="0"/>
          <w:marBottom w:val="0"/>
          <w:divBdr>
            <w:top w:val="none" w:sz="0" w:space="0" w:color="auto"/>
            <w:left w:val="none" w:sz="0" w:space="0" w:color="auto"/>
            <w:bottom w:val="none" w:sz="0" w:space="0" w:color="auto"/>
            <w:right w:val="none" w:sz="0" w:space="0" w:color="auto"/>
          </w:divBdr>
        </w:div>
      </w:divsChild>
    </w:div>
    <w:div w:id="1788625621">
      <w:bodyDiv w:val="1"/>
      <w:marLeft w:val="0"/>
      <w:marRight w:val="0"/>
      <w:marTop w:val="0"/>
      <w:marBottom w:val="0"/>
      <w:divBdr>
        <w:top w:val="none" w:sz="0" w:space="0" w:color="auto"/>
        <w:left w:val="none" w:sz="0" w:space="0" w:color="auto"/>
        <w:bottom w:val="none" w:sz="0" w:space="0" w:color="auto"/>
        <w:right w:val="none" w:sz="0" w:space="0" w:color="auto"/>
      </w:divBdr>
    </w:div>
    <w:div w:id="2103187772">
      <w:bodyDiv w:val="1"/>
      <w:marLeft w:val="0"/>
      <w:marRight w:val="0"/>
      <w:marTop w:val="0"/>
      <w:marBottom w:val="0"/>
      <w:divBdr>
        <w:top w:val="none" w:sz="0" w:space="0" w:color="auto"/>
        <w:left w:val="none" w:sz="0" w:space="0" w:color="auto"/>
        <w:bottom w:val="none" w:sz="0" w:space="0" w:color="auto"/>
        <w:right w:val="none" w:sz="0" w:space="0" w:color="auto"/>
      </w:divBdr>
      <w:divsChild>
        <w:div w:id="279189152">
          <w:marLeft w:val="0"/>
          <w:marRight w:val="0"/>
          <w:marTop w:val="0"/>
          <w:marBottom w:val="0"/>
          <w:divBdr>
            <w:top w:val="none" w:sz="0" w:space="0" w:color="auto"/>
            <w:left w:val="none" w:sz="0" w:space="0" w:color="auto"/>
            <w:bottom w:val="none" w:sz="0" w:space="0" w:color="auto"/>
            <w:right w:val="none" w:sz="0" w:space="0" w:color="auto"/>
          </w:divBdr>
          <w:divsChild>
            <w:div w:id="2069954877">
              <w:marLeft w:val="0"/>
              <w:marRight w:val="0"/>
              <w:marTop w:val="0"/>
              <w:marBottom w:val="0"/>
              <w:divBdr>
                <w:top w:val="none" w:sz="0" w:space="0" w:color="auto"/>
                <w:left w:val="none" w:sz="0" w:space="0" w:color="auto"/>
                <w:bottom w:val="none" w:sz="0" w:space="0" w:color="auto"/>
                <w:right w:val="none" w:sz="0" w:space="0" w:color="auto"/>
              </w:divBdr>
              <w:divsChild>
                <w:div w:id="544949893">
                  <w:marLeft w:val="0"/>
                  <w:marRight w:val="0"/>
                  <w:marTop w:val="0"/>
                  <w:marBottom w:val="0"/>
                  <w:divBdr>
                    <w:top w:val="none" w:sz="0" w:space="0" w:color="auto"/>
                    <w:left w:val="none" w:sz="0" w:space="0" w:color="auto"/>
                    <w:bottom w:val="none" w:sz="0" w:space="0" w:color="auto"/>
                    <w:right w:val="none" w:sz="0" w:space="0" w:color="auto"/>
                  </w:divBdr>
                  <w:divsChild>
                    <w:div w:id="955142134">
                      <w:marLeft w:val="0"/>
                      <w:marRight w:val="0"/>
                      <w:marTop w:val="0"/>
                      <w:marBottom w:val="0"/>
                      <w:divBdr>
                        <w:top w:val="none" w:sz="0" w:space="0" w:color="auto"/>
                        <w:left w:val="none" w:sz="0" w:space="0" w:color="auto"/>
                        <w:bottom w:val="none" w:sz="0" w:space="0" w:color="auto"/>
                        <w:right w:val="none" w:sz="0" w:space="0" w:color="auto"/>
                      </w:divBdr>
                      <w:divsChild>
                        <w:div w:id="1230574928">
                          <w:marLeft w:val="0"/>
                          <w:marRight w:val="0"/>
                          <w:marTop w:val="0"/>
                          <w:marBottom w:val="0"/>
                          <w:divBdr>
                            <w:top w:val="none" w:sz="0" w:space="0" w:color="auto"/>
                            <w:left w:val="none" w:sz="0" w:space="0" w:color="auto"/>
                            <w:bottom w:val="none" w:sz="0" w:space="0" w:color="auto"/>
                            <w:right w:val="none" w:sz="0" w:space="0" w:color="auto"/>
                          </w:divBdr>
                          <w:divsChild>
                            <w:div w:id="1809080385">
                              <w:marLeft w:val="0"/>
                              <w:marRight w:val="0"/>
                              <w:marTop w:val="0"/>
                              <w:marBottom w:val="0"/>
                              <w:divBdr>
                                <w:top w:val="none" w:sz="0" w:space="0" w:color="auto"/>
                                <w:left w:val="none" w:sz="0" w:space="0" w:color="auto"/>
                                <w:bottom w:val="none" w:sz="0" w:space="0" w:color="auto"/>
                                <w:right w:val="none" w:sz="0" w:space="0" w:color="auto"/>
                              </w:divBdr>
                              <w:divsChild>
                                <w:div w:id="807743451">
                                  <w:marLeft w:val="0"/>
                                  <w:marRight w:val="0"/>
                                  <w:marTop w:val="0"/>
                                  <w:marBottom w:val="0"/>
                                  <w:divBdr>
                                    <w:top w:val="none" w:sz="0" w:space="0" w:color="auto"/>
                                    <w:left w:val="none" w:sz="0" w:space="0" w:color="auto"/>
                                    <w:bottom w:val="none" w:sz="0" w:space="0" w:color="auto"/>
                                    <w:right w:val="none" w:sz="0" w:space="0" w:color="auto"/>
                                  </w:divBdr>
                                  <w:divsChild>
                                    <w:div w:id="957763587">
                                      <w:marLeft w:val="0"/>
                                      <w:marRight w:val="0"/>
                                      <w:marTop w:val="0"/>
                                      <w:marBottom w:val="0"/>
                                      <w:divBdr>
                                        <w:top w:val="none" w:sz="0" w:space="0" w:color="auto"/>
                                        <w:left w:val="none" w:sz="0" w:space="0" w:color="auto"/>
                                        <w:bottom w:val="none" w:sz="0" w:space="0" w:color="auto"/>
                                        <w:right w:val="none" w:sz="0" w:space="0" w:color="auto"/>
                                      </w:divBdr>
                                      <w:divsChild>
                                        <w:div w:id="1457287634">
                                          <w:marLeft w:val="0"/>
                                          <w:marRight w:val="0"/>
                                          <w:marTop w:val="0"/>
                                          <w:marBottom w:val="0"/>
                                          <w:divBdr>
                                            <w:top w:val="none" w:sz="0" w:space="0" w:color="auto"/>
                                            <w:left w:val="none" w:sz="0" w:space="0" w:color="auto"/>
                                            <w:bottom w:val="none" w:sz="0" w:space="0" w:color="auto"/>
                                            <w:right w:val="none" w:sz="0" w:space="0" w:color="auto"/>
                                          </w:divBdr>
                                          <w:divsChild>
                                            <w:div w:id="1313830072">
                                              <w:marLeft w:val="0"/>
                                              <w:marRight w:val="0"/>
                                              <w:marTop w:val="0"/>
                                              <w:marBottom w:val="0"/>
                                              <w:divBdr>
                                                <w:top w:val="none" w:sz="0" w:space="0" w:color="auto"/>
                                                <w:left w:val="none" w:sz="0" w:space="0" w:color="auto"/>
                                                <w:bottom w:val="none" w:sz="0" w:space="0" w:color="auto"/>
                                                <w:right w:val="none" w:sz="0" w:space="0" w:color="auto"/>
                                              </w:divBdr>
                                              <w:divsChild>
                                                <w:div w:id="2004164655">
                                                  <w:marLeft w:val="0"/>
                                                  <w:marRight w:val="0"/>
                                                  <w:marTop w:val="0"/>
                                                  <w:marBottom w:val="0"/>
                                                  <w:divBdr>
                                                    <w:top w:val="none" w:sz="0" w:space="0" w:color="auto"/>
                                                    <w:left w:val="none" w:sz="0" w:space="0" w:color="auto"/>
                                                    <w:bottom w:val="none" w:sz="0" w:space="0" w:color="auto"/>
                                                    <w:right w:val="none" w:sz="0" w:space="0" w:color="auto"/>
                                                  </w:divBdr>
                                                  <w:divsChild>
                                                    <w:div w:id="298000663">
                                                      <w:marLeft w:val="0"/>
                                                      <w:marRight w:val="0"/>
                                                      <w:marTop w:val="0"/>
                                                      <w:marBottom w:val="0"/>
                                                      <w:divBdr>
                                                        <w:top w:val="none" w:sz="0" w:space="0" w:color="auto"/>
                                                        <w:left w:val="none" w:sz="0" w:space="0" w:color="auto"/>
                                                        <w:bottom w:val="none" w:sz="0" w:space="0" w:color="auto"/>
                                                        <w:right w:val="none" w:sz="0" w:space="0" w:color="auto"/>
                                                      </w:divBdr>
                                                      <w:divsChild>
                                                        <w:div w:id="380442839">
                                                          <w:marLeft w:val="0"/>
                                                          <w:marRight w:val="0"/>
                                                          <w:marTop w:val="0"/>
                                                          <w:marBottom w:val="0"/>
                                                          <w:divBdr>
                                                            <w:top w:val="none" w:sz="0" w:space="0" w:color="auto"/>
                                                            <w:left w:val="none" w:sz="0" w:space="0" w:color="auto"/>
                                                            <w:bottom w:val="none" w:sz="0" w:space="0" w:color="auto"/>
                                                            <w:right w:val="none" w:sz="0" w:space="0" w:color="auto"/>
                                                          </w:divBdr>
                                                          <w:divsChild>
                                                            <w:div w:id="266742861">
                                                              <w:marLeft w:val="0"/>
                                                              <w:marRight w:val="0"/>
                                                              <w:marTop w:val="0"/>
                                                              <w:marBottom w:val="0"/>
                                                              <w:divBdr>
                                                                <w:top w:val="none" w:sz="0" w:space="0" w:color="auto"/>
                                                                <w:left w:val="none" w:sz="0" w:space="0" w:color="auto"/>
                                                                <w:bottom w:val="none" w:sz="0" w:space="0" w:color="auto"/>
                                                                <w:right w:val="none" w:sz="0" w:space="0" w:color="auto"/>
                                                              </w:divBdr>
                                                              <w:divsChild>
                                                                <w:div w:id="946231783">
                                                                  <w:marLeft w:val="0"/>
                                                                  <w:marRight w:val="0"/>
                                                                  <w:marTop w:val="0"/>
                                                                  <w:marBottom w:val="0"/>
                                                                  <w:divBdr>
                                                                    <w:top w:val="none" w:sz="0" w:space="0" w:color="auto"/>
                                                                    <w:left w:val="none" w:sz="0" w:space="0" w:color="auto"/>
                                                                    <w:bottom w:val="none" w:sz="0" w:space="0" w:color="auto"/>
                                                                    <w:right w:val="none" w:sz="0" w:space="0" w:color="auto"/>
                                                                  </w:divBdr>
                                                                  <w:divsChild>
                                                                    <w:div w:id="137380316">
                                                                      <w:marLeft w:val="0"/>
                                                                      <w:marRight w:val="0"/>
                                                                      <w:marTop w:val="0"/>
                                                                      <w:marBottom w:val="0"/>
                                                                      <w:divBdr>
                                                                        <w:top w:val="none" w:sz="0" w:space="0" w:color="auto"/>
                                                                        <w:left w:val="none" w:sz="0" w:space="0" w:color="auto"/>
                                                                        <w:bottom w:val="none" w:sz="0" w:space="0" w:color="auto"/>
                                                                        <w:right w:val="none" w:sz="0" w:space="0" w:color="auto"/>
                                                                      </w:divBdr>
                                                                      <w:divsChild>
                                                                        <w:div w:id="161088683">
                                                                          <w:marLeft w:val="0"/>
                                                                          <w:marRight w:val="0"/>
                                                                          <w:marTop w:val="0"/>
                                                                          <w:marBottom w:val="0"/>
                                                                          <w:divBdr>
                                                                            <w:top w:val="none" w:sz="0" w:space="0" w:color="auto"/>
                                                                            <w:left w:val="none" w:sz="0" w:space="0" w:color="auto"/>
                                                                            <w:bottom w:val="none" w:sz="0" w:space="0" w:color="auto"/>
                                                                            <w:right w:val="none" w:sz="0" w:space="0" w:color="auto"/>
                                                                          </w:divBdr>
                                                                          <w:divsChild>
                                                                            <w:div w:id="828325511">
                                                                              <w:marLeft w:val="0"/>
                                                                              <w:marRight w:val="0"/>
                                                                              <w:marTop w:val="0"/>
                                                                              <w:marBottom w:val="0"/>
                                                                              <w:divBdr>
                                                                                <w:top w:val="none" w:sz="0" w:space="0" w:color="auto"/>
                                                                                <w:left w:val="none" w:sz="0" w:space="0" w:color="auto"/>
                                                                                <w:bottom w:val="none" w:sz="0" w:space="0" w:color="auto"/>
                                                                                <w:right w:val="none" w:sz="0" w:space="0" w:color="auto"/>
                                                                              </w:divBdr>
                                                                            </w:div>
                                                                            <w:div w:id="1854148946">
                                                                              <w:marLeft w:val="0"/>
                                                                              <w:marRight w:val="0"/>
                                                                              <w:marTop w:val="0"/>
                                                                              <w:marBottom w:val="0"/>
                                                                              <w:divBdr>
                                                                                <w:top w:val="none" w:sz="0" w:space="0" w:color="auto"/>
                                                                                <w:left w:val="none" w:sz="0" w:space="0" w:color="auto"/>
                                                                                <w:bottom w:val="none" w:sz="0" w:space="0" w:color="auto"/>
                                                                                <w:right w:val="none" w:sz="0" w:space="0" w:color="auto"/>
                                                                              </w:divBdr>
                                                                            </w:div>
                                                                          </w:divsChild>
                                                                        </w:div>
                                                                        <w:div w:id="1001198073">
                                                                          <w:marLeft w:val="0"/>
                                                                          <w:marRight w:val="0"/>
                                                                          <w:marTop w:val="0"/>
                                                                          <w:marBottom w:val="0"/>
                                                                          <w:divBdr>
                                                                            <w:top w:val="none" w:sz="0" w:space="0" w:color="auto"/>
                                                                            <w:left w:val="none" w:sz="0" w:space="0" w:color="auto"/>
                                                                            <w:bottom w:val="none" w:sz="0" w:space="0" w:color="auto"/>
                                                                            <w:right w:val="none" w:sz="0" w:space="0" w:color="auto"/>
                                                                          </w:divBdr>
                                                                          <w:divsChild>
                                                                            <w:div w:id="782961793">
                                                                              <w:marLeft w:val="0"/>
                                                                              <w:marRight w:val="0"/>
                                                                              <w:marTop w:val="0"/>
                                                                              <w:marBottom w:val="0"/>
                                                                              <w:divBdr>
                                                                                <w:top w:val="none" w:sz="0" w:space="0" w:color="auto"/>
                                                                                <w:left w:val="none" w:sz="0" w:space="0" w:color="auto"/>
                                                                                <w:bottom w:val="none" w:sz="0" w:space="0" w:color="auto"/>
                                                                                <w:right w:val="none" w:sz="0" w:space="0" w:color="auto"/>
                                                                              </w:divBdr>
                                                                            </w:div>
                                                                            <w:div w:id="1136289631">
                                                                              <w:marLeft w:val="0"/>
                                                                              <w:marRight w:val="0"/>
                                                                              <w:marTop w:val="0"/>
                                                                              <w:marBottom w:val="0"/>
                                                                              <w:divBdr>
                                                                                <w:top w:val="none" w:sz="0" w:space="0" w:color="auto"/>
                                                                                <w:left w:val="none" w:sz="0" w:space="0" w:color="auto"/>
                                                                                <w:bottom w:val="none" w:sz="0" w:space="0" w:color="auto"/>
                                                                                <w:right w:val="none" w:sz="0" w:space="0" w:color="auto"/>
                                                                              </w:divBdr>
                                                                            </w:div>
                                                                          </w:divsChild>
                                                                        </w:div>
                                                                        <w:div w:id="1044407045">
                                                                          <w:marLeft w:val="0"/>
                                                                          <w:marRight w:val="0"/>
                                                                          <w:marTop w:val="0"/>
                                                                          <w:marBottom w:val="0"/>
                                                                          <w:divBdr>
                                                                            <w:top w:val="none" w:sz="0" w:space="0" w:color="auto"/>
                                                                            <w:left w:val="none" w:sz="0" w:space="0" w:color="auto"/>
                                                                            <w:bottom w:val="none" w:sz="0" w:space="0" w:color="auto"/>
                                                                            <w:right w:val="none" w:sz="0" w:space="0" w:color="auto"/>
                                                                          </w:divBdr>
                                                                          <w:divsChild>
                                                                            <w:div w:id="709568460">
                                                                              <w:marLeft w:val="0"/>
                                                                              <w:marRight w:val="0"/>
                                                                              <w:marTop w:val="0"/>
                                                                              <w:marBottom w:val="0"/>
                                                                              <w:divBdr>
                                                                                <w:top w:val="none" w:sz="0" w:space="0" w:color="auto"/>
                                                                                <w:left w:val="none" w:sz="0" w:space="0" w:color="auto"/>
                                                                                <w:bottom w:val="none" w:sz="0" w:space="0" w:color="auto"/>
                                                                                <w:right w:val="none" w:sz="0" w:space="0" w:color="auto"/>
                                                                              </w:divBdr>
                                                                            </w:div>
                                                                            <w:div w:id="1315136924">
                                                                              <w:marLeft w:val="0"/>
                                                                              <w:marRight w:val="0"/>
                                                                              <w:marTop w:val="0"/>
                                                                              <w:marBottom w:val="0"/>
                                                                              <w:divBdr>
                                                                                <w:top w:val="none" w:sz="0" w:space="0" w:color="auto"/>
                                                                                <w:left w:val="none" w:sz="0" w:space="0" w:color="auto"/>
                                                                                <w:bottom w:val="none" w:sz="0" w:space="0" w:color="auto"/>
                                                                                <w:right w:val="none" w:sz="0" w:space="0" w:color="auto"/>
                                                                              </w:divBdr>
                                                                            </w:div>
                                                                          </w:divsChild>
                                                                        </w:div>
                                                                        <w:div w:id="1196506301">
                                                                          <w:marLeft w:val="0"/>
                                                                          <w:marRight w:val="0"/>
                                                                          <w:marTop w:val="0"/>
                                                                          <w:marBottom w:val="0"/>
                                                                          <w:divBdr>
                                                                            <w:top w:val="none" w:sz="0" w:space="0" w:color="auto"/>
                                                                            <w:left w:val="none" w:sz="0" w:space="0" w:color="auto"/>
                                                                            <w:bottom w:val="none" w:sz="0" w:space="0" w:color="auto"/>
                                                                            <w:right w:val="none" w:sz="0" w:space="0" w:color="auto"/>
                                                                          </w:divBdr>
                                                                          <w:divsChild>
                                                                            <w:div w:id="1407652660">
                                                                              <w:marLeft w:val="0"/>
                                                                              <w:marRight w:val="0"/>
                                                                              <w:marTop w:val="0"/>
                                                                              <w:marBottom w:val="0"/>
                                                                              <w:divBdr>
                                                                                <w:top w:val="none" w:sz="0" w:space="0" w:color="auto"/>
                                                                                <w:left w:val="none" w:sz="0" w:space="0" w:color="auto"/>
                                                                                <w:bottom w:val="none" w:sz="0" w:space="0" w:color="auto"/>
                                                                                <w:right w:val="none" w:sz="0" w:space="0" w:color="auto"/>
                                                                              </w:divBdr>
                                                                            </w:div>
                                                                            <w:div w:id="1835410437">
                                                                              <w:marLeft w:val="0"/>
                                                                              <w:marRight w:val="0"/>
                                                                              <w:marTop w:val="0"/>
                                                                              <w:marBottom w:val="0"/>
                                                                              <w:divBdr>
                                                                                <w:top w:val="none" w:sz="0" w:space="0" w:color="auto"/>
                                                                                <w:left w:val="none" w:sz="0" w:space="0" w:color="auto"/>
                                                                                <w:bottom w:val="none" w:sz="0" w:space="0" w:color="auto"/>
                                                                                <w:right w:val="none" w:sz="0" w:space="0" w:color="auto"/>
                                                                              </w:divBdr>
                                                                            </w:div>
                                                                          </w:divsChild>
                                                                        </w:div>
                                                                        <w:div w:id="1526209165">
                                                                          <w:marLeft w:val="0"/>
                                                                          <w:marRight w:val="0"/>
                                                                          <w:marTop w:val="0"/>
                                                                          <w:marBottom w:val="0"/>
                                                                          <w:divBdr>
                                                                            <w:top w:val="none" w:sz="0" w:space="0" w:color="auto"/>
                                                                            <w:left w:val="none" w:sz="0" w:space="0" w:color="auto"/>
                                                                            <w:bottom w:val="none" w:sz="0" w:space="0" w:color="auto"/>
                                                                            <w:right w:val="none" w:sz="0" w:space="0" w:color="auto"/>
                                                                          </w:divBdr>
                                                                          <w:divsChild>
                                                                            <w:div w:id="69811807">
                                                                              <w:marLeft w:val="0"/>
                                                                              <w:marRight w:val="0"/>
                                                                              <w:marTop w:val="0"/>
                                                                              <w:marBottom w:val="0"/>
                                                                              <w:divBdr>
                                                                                <w:top w:val="none" w:sz="0" w:space="0" w:color="auto"/>
                                                                                <w:left w:val="none" w:sz="0" w:space="0" w:color="auto"/>
                                                                                <w:bottom w:val="none" w:sz="0" w:space="0" w:color="auto"/>
                                                                                <w:right w:val="none" w:sz="0" w:space="0" w:color="auto"/>
                                                                              </w:divBdr>
                                                                            </w:div>
                                                                            <w:div w:id="830294425">
                                                                              <w:marLeft w:val="0"/>
                                                                              <w:marRight w:val="0"/>
                                                                              <w:marTop w:val="0"/>
                                                                              <w:marBottom w:val="0"/>
                                                                              <w:divBdr>
                                                                                <w:top w:val="none" w:sz="0" w:space="0" w:color="auto"/>
                                                                                <w:left w:val="none" w:sz="0" w:space="0" w:color="auto"/>
                                                                                <w:bottom w:val="none" w:sz="0" w:space="0" w:color="auto"/>
                                                                                <w:right w:val="none" w:sz="0" w:space="0" w:color="auto"/>
                                                                              </w:divBdr>
                                                                            </w:div>
                                                                          </w:divsChild>
                                                                        </w:div>
                                                                        <w:div w:id="1676150132">
                                                                          <w:marLeft w:val="0"/>
                                                                          <w:marRight w:val="0"/>
                                                                          <w:marTop w:val="0"/>
                                                                          <w:marBottom w:val="0"/>
                                                                          <w:divBdr>
                                                                            <w:top w:val="none" w:sz="0" w:space="0" w:color="auto"/>
                                                                            <w:left w:val="none" w:sz="0" w:space="0" w:color="auto"/>
                                                                            <w:bottom w:val="none" w:sz="0" w:space="0" w:color="auto"/>
                                                                            <w:right w:val="none" w:sz="0" w:space="0" w:color="auto"/>
                                                                          </w:divBdr>
                                                                        </w:div>
                                                                        <w:div w:id="2037459672">
                                                                          <w:marLeft w:val="0"/>
                                                                          <w:marRight w:val="0"/>
                                                                          <w:marTop w:val="0"/>
                                                                          <w:marBottom w:val="0"/>
                                                                          <w:divBdr>
                                                                            <w:top w:val="none" w:sz="0" w:space="0" w:color="auto"/>
                                                                            <w:left w:val="none" w:sz="0" w:space="0" w:color="auto"/>
                                                                            <w:bottom w:val="none" w:sz="0" w:space="0" w:color="auto"/>
                                                                            <w:right w:val="none" w:sz="0" w:space="0" w:color="auto"/>
                                                                          </w:divBdr>
                                                                          <w:divsChild>
                                                                            <w:div w:id="583346499">
                                                                              <w:marLeft w:val="0"/>
                                                                              <w:marRight w:val="0"/>
                                                                              <w:marTop w:val="0"/>
                                                                              <w:marBottom w:val="0"/>
                                                                              <w:divBdr>
                                                                                <w:top w:val="none" w:sz="0" w:space="0" w:color="auto"/>
                                                                                <w:left w:val="none" w:sz="0" w:space="0" w:color="auto"/>
                                                                                <w:bottom w:val="none" w:sz="0" w:space="0" w:color="auto"/>
                                                                                <w:right w:val="none" w:sz="0" w:space="0" w:color="auto"/>
                                                                              </w:divBdr>
                                                                            </w:div>
                                                                            <w:div w:id="639919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44804744">
      <w:bodyDiv w:val="1"/>
      <w:marLeft w:val="0"/>
      <w:marRight w:val="0"/>
      <w:marTop w:val="0"/>
      <w:marBottom w:val="0"/>
      <w:divBdr>
        <w:top w:val="none" w:sz="0" w:space="0" w:color="auto"/>
        <w:left w:val="none" w:sz="0" w:space="0" w:color="auto"/>
        <w:bottom w:val="none" w:sz="0" w:space="0" w:color="auto"/>
        <w:right w:val="none" w:sz="0" w:space="0" w:color="auto"/>
      </w:divBdr>
      <w:divsChild>
        <w:div w:id="1775438942">
          <w:marLeft w:val="0"/>
          <w:marRight w:val="0"/>
          <w:marTop w:val="0"/>
          <w:marBottom w:val="0"/>
          <w:divBdr>
            <w:top w:val="none" w:sz="0" w:space="0" w:color="auto"/>
            <w:left w:val="none" w:sz="0" w:space="0" w:color="auto"/>
            <w:bottom w:val="none" w:sz="0" w:space="0" w:color="auto"/>
            <w:right w:val="none" w:sz="0" w:space="0" w:color="auto"/>
          </w:divBdr>
          <w:divsChild>
            <w:div w:id="228879874">
              <w:marLeft w:val="0"/>
              <w:marRight w:val="0"/>
              <w:marTop w:val="0"/>
              <w:marBottom w:val="0"/>
              <w:divBdr>
                <w:top w:val="none" w:sz="0" w:space="0" w:color="auto"/>
                <w:left w:val="none" w:sz="0" w:space="0" w:color="auto"/>
                <w:bottom w:val="none" w:sz="0" w:space="0" w:color="auto"/>
                <w:right w:val="none" w:sz="0" w:space="0" w:color="auto"/>
              </w:divBdr>
              <w:divsChild>
                <w:div w:id="645202277">
                  <w:marLeft w:val="0"/>
                  <w:marRight w:val="0"/>
                  <w:marTop w:val="0"/>
                  <w:marBottom w:val="0"/>
                  <w:divBdr>
                    <w:top w:val="none" w:sz="0" w:space="0" w:color="auto"/>
                    <w:left w:val="none" w:sz="0" w:space="0" w:color="auto"/>
                    <w:bottom w:val="none" w:sz="0" w:space="0" w:color="auto"/>
                    <w:right w:val="none" w:sz="0" w:space="0" w:color="auto"/>
                  </w:divBdr>
                  <w:divsChild>
                    <w:div w:id="2026782005">
                      <w:marLeft w:val="0"/>
                      <w:marRight w:val="0"/>
                      <w:marTop w:val="0"/>
                      <w:marBottom w:val="0"/>
                      <w:divBdr>
                        <w:top w:val="none" w:sz="0" w:space="0" w:color="auto"/>
                        <w:left w:val="none" w:sz="0" w:space="0" w:color="auto"/>
                        <w:bottom w:val="none" w:sz="0" w:space="0" w:color="auto"/>
                        <w:right w:val="none" w:sz="0" w:space="0" w:color="auto"/>
                      </w:divBdr>
                      <w:divsChild>
                        <w:div w:id="1924989158">
                          <w:marLeft w:val="0"/>
                          <w:marRight w:val="0"/>
                          <w:marTop w:val="0"/>
                          <w:marBottom w:val="0"/>
                          <w:divBdr>
                            <w:top w:val="none" w:sz="0" w:space="0" w:color="auto"/>
                            <w:left w:val="none" w:sz="0" w:space="0" w:color="auto"/>
                            <w:bottom w:val="none" w:sz="0" w:space="0" w:color="auto"/>
                            <w:right w:val="none" w:sz="0" w:space="0" w:color="auto"/>
                          </w:divBdr>
                          <w:divsChild>
                            <w:div w:id="740448529">
                              <w:marLeft w:val="0"/>
                              <w:marRight w:val="0"/>
                              <w:marTop w:val="0"/>
                              <w:marBottom w:val="0"/>
                              <w:divBdr>
                                <w:top w:val="none" w:sz="0" w:space="0" w:color="auto"/>
                                <w:left w:val="none" w:sz="0" w:space="0" w:color="auto"/>
                                <w:bottom w:val="none" w:sz="0" w:space="0" w:color="auto"/>
                                <w:right w:val="none" w:sz="0" w:space="0" w:color="auto"/>
                              </w:divBdr>
                              <w:divsChild>
                                <w:div w:id="1129084450">
                                  <w:marLeft w:val="0"/>
                                  <w:marRight w:val="0"/>
                                  <w:marTop w:val="0"/>
                                  <w:marBottom w:val="0"/>
                                  <w:divBdr>
                                    <w:top w:val="none" w:sz="0" w:space="0" w:color="auto"/>
                                    <w:left w:val="none" w:sz="0" w:space="0" w:color="auto"/>
                                    <w:bottom w:val="none" w:sz="0" w:space="0" w:color="auto"/>
                                    <w:right w:val="none" w:sz="0" w:space="0" w:color="auto"/>
                                  </w:divBdr>
                                  <w:divsChild>
                                    <w:div w:id="1944193270">
                                      <w:marLeft w:val="0"/>
                                      <w:marRight w:val="0"/>
                                      <w:marTop w:val="0"/>
                                      <w:marBottom w:val="0"/>
                                      <w:divBdr>
                                        <w:top w:val="none" w:sz="0" w:space="0" w:color="auto"/>
                                        <w:left w:val="none" w:sz="0" w:space="0" w:color="auto"/>
                                        <w:bottom w:val="none" w:sz="0" w:space="0" w:color="auto"/>
                                        <w:right w:val="none" w:sz="0" w:space="0" w:color="auto"/>
                                      </w:divBdr>
                                      <w:divsChild>
                                        <w:div w:id="1711566692">
                                          <w:marLeft w:val="0"/>
                                          <w:marRight w:val="0"/>
                                          <w:marTop w:val="0"/>
                                          <w:marBottom w:val="0"/>
                                          <w:divBdr>
                                            <w:top w:val="none" w:sz="0" w:space="0" w:color="auto"/>
                                            <w:left w:val="none" w:sz="0" w:space="0" w:color="auto"/>
                                            <w:bottom w:val="none" w:sz="0" w:space="0" w:color="auto"/>
                                            <w:right w:val="none" w:sz="0" w:space="0" w:color="auto"/>
                                          </w:divBdr>
                                          <w:divsChild>
                                            <w:div w:id="670259439">
                                              <w:marLeft w:val="0"/>
                                              <w:marRight w:val="0"/>
                                              <w:marTop w:val="0"/>
                                              <w:marBottom w:val="0"/>
                                              <w:divBdr>
                                                <w:top w:val="none" w:sz="0" w:space="0" w:color="auto"/>
                                                <w:left w:val="none" w:sz="0" w:space="0" w:color="auto"/>
                                                <w:bottom w:val="none" w:sz="0" w:space="0" w:color="auto"/>
                                                <w:right w:val="none" w:sz="0" w:space="0" w:color="auto"/>
                                              </w:divBdr>
                                              <w:divsChild>
                                                <w:div w:id="994182555">
                                                  <w:marLeft w:val="0"/>
                                                  <w:marRight w:val="0"/>
                                                  <w:marTop w:val="0"/>
                                                  <w:marBottom w:val="0"/>
                                                  <w:divBdr>
                                                    <w:top w:val="none" w:sz="0" w:space="0" w:color="auto"/>
                                                    <w:left w:val="none" w:sz="0" w:space="0" w:color="auto"/>
                                                    <w:bottom w:val="none" w:sz="0" w:space="0" w:color="auto"/>
                                                    <w:right w:val="none" w:sz="0" w:space="0" w:color="auto"/>
                                                  </w:divBdr>
                                                  <w:divsChild>
                                                    <w:div w:id="2012439707">
                                                      <w:marLeft w:val="0"/>
                                                      <w:marRight w:val="0"/>
                                                      <w:marTop w:val="0"/>
                                                      <w:marBottom w:val="0"/>
                                                      <w:divBdr>
                                                        <w:top w:val="none" w:sz="0" w:space="0" w:color="auto"/>
                                                        <w:left w:val="none" w:sz="0" w:space="0" w:color="auto"/>
                                                        <w:bottom w:val="none" w:sz="0" w:space="0" w:color="auto"/>
                                                        <w:right w:val="none" w:sz="0" w:space="0" w:color="auto"/>
                                                      </w:divBdr>
                                                      <w:divsChild>
                                                        <w:div w:id="1505170920">
                                                          <w:marLeft w:val="0"/>
                                                          <w:marRight w:val="0"/>
                                                          <w:marTop w:val="0"/>
                                                          <w:marBottom w:val="0"/>
                                                          <w:divBdr>
                                                            <w:top w:val="none" w:sz="0" w:space="0" w:color="auto"/>
                                                            <w:left w:val="none" w:sz="0" w:space="0" w:color="auto"/>
                                                            <w:bottom w:val="none" w:sz="0" w:space="0" w:color="auto"/>
                                                            <w:right w:val="none" w:sz="0" w:space="0" w:color="auto"/>
                                                          </w:divBdr>
                                                          <w:divsChild>
                                                            <w:div w:id="679698855">
                                                              <w:marLeft w:val="0"/>
                                                              <w:marRight w:val="0"/>
                                                              <w:marTop w:val="0"/>
                                                              <w:marBottom w:val="0"/>
                                                              <w:divBdr>
                                                                <w:top w:val="none" w:sz="0" w:space="0" w:color="auto"/>
                                                                <w:left w:val="none" w:sz="0" w:space="0" w:color="auto"/>
                                                                <w:bottom w:val="none" w:sz="0" w:space="0" w:color="auto"/>
                                                                <w:right w:val="none" w:sz="0" w:space="0" w:color="auto"/>
                                                              </w:divBdr>
                                                              <w:divsChild>
                                                                <w:div w:id="1798571423">
                                                                  <w:marLeft w:val="0"/>
                                                                  <w:marRight w:val="0"/>
                                                                  <w:marTop w:val="0"/>
                                                                  <w:marBottom w:val="0"/>
                                                                  <w:divBdr>
                                                                    <w:top w:val="none" w:sz="0" w:space="0" w:color="auto"/>
                                                                    <w:left w:val="none" w:sz="0" w:space="0" w:color="auto"/>
                                                                    <w:bottom w:val="none" w:sz="0" w:space="0" w:color="auto"/>
                                                                    <w:right w:val="none" w:sz="0" w:space="0" w:color="auto"/>
                                                                  </w:divBdr>
                                                                  <w:divsChild>
                                                                    <w:div w:id="2052145433">
                                                                      <w:marLeft w:val="0"/>
                                                                      <w:marRight w:val="0"/>
                                                                      <w:marTop w:val="0"/>
                                                                      <w:marBottom w:val="0"/>
                                                                      <w:divBdr>
                                                                        <w:top w:val="none" w:sz="0" w:space="0" w:color="auto"/>
                                                                        <w:left w:val="none" w:sz="0" w:space="0" w:color="auto"/>
                                                                        <w:bottom w:val="none" w:sz="0" w:space="0" w:color="auto"/>
                                                                        <w:right w:val="none" w:sz="0" w:space="0" w:color="auto"/>
                                                                      </w:divBdr>
                                                                      <w:divsChild>
                                                                        <w:div w:id="278530414">
                                                                          <w:marLeft w:val="0"/>
                                                                          <w:marRight w:val="0"/>
                                                                          <w:marTop w:val="0"/>
                                                                          <w:marBottom w:val="0"/>
                                                                          <w:divBdr>
                                                                            <w:top w:val="none" w:sz="0" w:space="0" w:color="auto"/>
                                                                            <w:left w:val="none" w:sz="0" w:space="0" w:color="auto"/>
                                                                            <w:bottom w:val="none" w:sz="0" w:space="0" w:color="auto"/>
                                                                            <w:right w:val="none" w:sz="0" w:space="0" w:color="auto"/>
                                                                          </w:divBdr>
                                                                          <w:divsChild>
                                                                            <w:div w:id="372265253">
                                                                              <w:marLeft w:val="0"/>
                                                                              <w:marRight w:val="0"/>
                                                                              <w:marTop w:val="0"/>
                                                                              <w:marBottom w:val="0"/>
                                                                              <w:divBdr>
                                                                                <w:top w:val="none" w:sz="0" w:space="0" w:color="auto"/>
                                                                                <w:left w:val="none" w:sz="0" w:space="0" w:color="auto"/>
                                                                                <w:bottom w:val="none" w:sz="0" w:space="0" w:color="auto"/>
                                                                                <w:right w:val="none" w:sz="0" w:space="0" w:color="auto"/>
                                                                              </w:divBdr>
                                                                            </w:div>
                                                                            <w:div w:id="947851179">
                                                                              <w:marLeft w:val="0"/>
                                                                              <w:marRight w:val="0"/>
                                                                              <w:marTop w:val="0"/>
                                                                              <w:marBottom w:val="0"/>
                                                                              <w:divBdr>
                                                                                <w:top w:val="none" w:sz="0" w:space="0" w:color="auto"/>
                                                                                <w:left w:val="none" w:sz="0" w:space="0" w:color="auto"/>
                                                                                <w:bottom w:val="none" w:sz="0" w:space="0" w:color="auto"/>
                                                                                <w:right w:val="none" w:sz="0" w:space="0" w:color="auto"/>
                                                                              </w:divBdr>
                                                                            </w:div>
                                                                          </w:divsChild>
                                                                        </w:div>
                                                                        <w:div w:id="334495973">
                                                                          <w:marLeft w:val="0"/>
                                                                          <w:marRight w:val="0"/>
                                                                          <w:marTop w:val="0"/>
                                                                          <w:marBottom w:val="0"/>
                                                                          <w:divBdr>
                                                                            <w:top w:val="none" w:sz="0" w:space="0" w:color="auto"/>
                                                                            <w:left w:val="none" w:sz="0" w:space="0" w:color="auto"/>
                                                                            <w:bottom w:val="none" w:sz="0" w:space="0" w:color="auto"/>
                                                                            <w:right w:val="none" w:sz="0" w:space="0" w:color="auto"/>
                                                                          </w:divBdr>
                                                                          <w:divsChild>
                                                                            <w:div w:id="1225870996">
                                                                              <w:marLeft w:val="0"/>
                                                                              <w:marRight w:val="0"/>
                                                                              <w:marTop w:val="0"/>
                                                                              <w:marBottom w:val="0"/>
                                                                              <w:divBdr>
                                                                                <w:top w:val="none" w:sz="0" w:space="0" w:color="auto"/>
                                                                                <w:left w:val="none" w:sz="0" w:space="0" w:color="auto"/>
                                                                                <w:bottom w:val="none" w:sz="0" w:space="0" w:color="auto"/>
                                                                                <w:right w:val="none" w:sz="0" w:space="0" w:color="auto"/>
                                                                              </w:divBdr>
                                                                            </w:div>
                                                                            <w:div w:id="1354724702">
                                                                              <w:marLeft w:val="0"/>
                                                                              <w:marRight w:val="0"/>
                                                                              <w:marTop w:val="0"/>
                                                                              <w:marBottom w:val="0"/>
                                                                              <w:divBdr>
                                                                                <w:top w:val="none" w:sz="0" w:space="0" w:color="auto"/>
                                                                                <w:left w:val="none" w:sz="0" w:space="0" w:color="auto"/>
                                                                                <w:bottom w:val="none" w:sz="0" w:space="0" w:color="auto"/>
                                                                                <w:right w:val="none" w:sz="0" w:space="0" w:color="auto"/>
                                                                              </w:divBdr>
                                                                            </w:div>
                                                                          </w:divsChild>
                                                                        </w:div>
                                                                        <w:div w:id="527068431">
                                                                          <w:marLeft w:val="0"/>
                                                                          <w:marRight w:val="0"/>
                                                                          <w:marTop w:val="0"/>
                                                                          <w:marBottom w:val="0"/>
                                                                          <w:divBdr>
                                                                            <w:top w:val="none" w:sz="0" w:space="0" w:color="auto"/>
                                                                            <w:left w:val="none" w:sz="0" w:space="0" w:color="auto"/>
                                                                            <w:bottom w:val="none" w:sz="0" w:space="0" w:color="auto"/>
                                                                            <w:right w:val="none" w:sz="0" w:space="0" w:color="auto"/>
                                                                          </w:divBdr>
                                                                          <w:divsChild>
                                                                            <w:div w:id="54205628">
                                                                              <w:marLeft w:val="0"/>
                                                                              <w:marRight w:val="0"/>
                                                                              <w:marTop w:val="0"/>
                                                                              <w:marBottom w:val="0"/>
                                                                              <w:divBdr>
                                                                                <w:top w:val="none" w:sz="0" w:space="0" w:color="auto"/>
                                                                                <w:left w:val="none" w:sz="0" w:space="0" w:color="auto"/>
                                                                                <w:bottom w:val="none" w:sz="0" w:space="0" w:color="auto"/>
                                                                                <w:right w:val="none" w:sz="0" w:space="0" w:color="auto"/>
                                                                              </w:divBdr>
                                                                            </w:div>
                                                                            <w:div w:id="1557085696">
                                                                              <w:marLeft w:val="0"/>
                                                                              <w:marRight w:val="0"/>
                                                                              <w:marTop w:val="0"/>
                                                                              <w:marBottom w:val="0"/>
                                                                              <w:divBdr>
                                                                                <w:top w:val="none" w:sz="0" w:space="0" w:color="auto"/>
                                                                                <w:left w:val="none" w:sz="0" w:space="0" w:color="auto"/>
                                                                                <w:bottom w:val="none" w:sz="0" w:space="0" w:color="auto"/>
                                                                                <w:right w:val="none" w:sz="0" w:space="0" w:color="auto"/>
                                                                              </w:divBdr>
                                                                            </w:div>
                                                                          </w:divsChild>
                                                                        </w:div>
                                                                        <w:div w:id="893198287">
                                                                          <w:marLeft w:val="0"/>
                                                                          <w:marRight w:val="0"/>
                                                                          <w:marTop w:val="0"/>
                                                                          <w:marBottom w:val="0"/>
                                                                          <w:divBdr>
                                                                            <w:top w:val="none" w:sz="0" w:space="0" w:color="auto"/>
                                                                            <w:left w:val="none" w:sz="0" w:space="0" w:color="auto"/>
                                                                            <w:bottom w:val="none" w:sz="0" w:space="0" w:color="auto"/>
                                                                            <w:right w:val="none" w:sz="0" w:space="0" w:color="auto"/>
                                                                          </w:divBdr>
                                                                          <w:divsChild>
                                                                            <w:div w:id="1137377866">
                                                                              <w:marLeft w:val="0"/>
                                                                              <w:marRight w:val="0"/>
                                                                              <w:marTop w:val="0"/>
                                                                              <w:marBottom w:val="0"/>
                                                                              <w:divBdr>
                                                                                <w:top w:val="none" w:sz="0" w:space="0" w:color="auto"/>
                                                                                <w:left w:val="none" w:sz="0" w:space="0" w:color="auto"/>
                                                                                <w:bottom w:val="none" w:sz="0" w:space="0" w:color="auto"/>
                                                                                <w:right w:val="none" w:sz="0" w:space="0" w:color="auto"/>
                                                                              </w:divBdr>
                                                                            </w:div>
                                                                            <w:div w:id="1689483601">
                                                                              <w:marLeft w:val="0"/>
                                                                              <w:marRight w:val="0"/>
                                                                              <w:marTop w:val="0"/>
                                                                              <w:marBottom w:val="0"/>
                                                                              <w:divBdr>
                                                                                <w:top w:val="none" w:sz="0" w:space="0" w:color="auto"/>
                                                                                <w:left w:val="none" w:sz="0" w:space="0" w:color="auto"/>
                                                                                <w:bottom w:val="none" w:sz="0" w:space="0" w:color="auto"/>
                                                                                <w:right w:val="none" w:sz="0" w:space="0" w:color="auto"/>
                                                                              </w:divBdr>
                                                                            </w:div>
                                                                          </w:divsChild>
                                                                        </w:div>
                                                                        <w:div w:id="941839686">
                                                                          <w:marLeft w:val="0"/>
                                                                          <w:marRight w:val="0"/>
                                                                          <w:marTop w:val="0"/>
                                                                          <w:marBottom w:val="0"/>
                                                                          <w:divBdr>
                                                                            <w:top w:val="none" w:sz="0" w:space="0" w:color="auto"/>
                                                                            <w:left w:val="none" w:sz="0" w:space="0" w:color="auto"/>
                                                                            <w:bottom w:val="none" w:sz="0" w:space="0" w:color="auto"/>
                                                                            <w:right w:val="none" w:sz="0" w:space="0" w:color="auto"/>
                                                                          </w:divBdr>
                                                                          <w:divsChild>
                                                                            <w:div w:id="141701655">
                                                                              <w:marLeft w:val="0"/>
                                                                              <w:marRight w:val="0"/>
                                                                              <w:marTop w:val="0"/>
                                                                              <w:marBottom w:val="0"/>
                                                                              <w:divBdr>
                                                                                <w:top w:val="none" w:sz="0" w:space="0" w:color="auto"/>
                                                                                <w:left w:val="none" w:sz="0" w:space="0" w:color="auto"/>
                                                                                <w:bottom w:val="none" w:sz="0" w:space="0" w:color="auto"/>
                                                                                <w:right w:val="none" w:sz="0" w:space="0" w:color="auto"/>
                                                                              </w:divBdr>
                                                                            </w:div>
                                                                            <w:div w:id="983780935">
                                                                              <w:marLeft w:val="0"/>
                                                                              <w:marRight w:val="0"/>
                                                                              <w:marTop w:val="0"/>
                                                                              <w:marBottom w:val="0"/>
                                                                              <w:divBdr>
                                                                                <w:top w:val="none" w:sz="0" w:space="0" w:color="auto"/>
                                                                                <w:left w:val="none" w:sz="0" w:space="0" w:color="auto"/>
                                                                                <w:bottom w:val="none" w:sz="0" w:space="0" w:color="auto"/>
                                                                                <w:right w:val="none" w:sz="0" w:space="0" w:color="auto"/>
                                                                              </w:divBdr>
                                                                            </w:div>
                                                                          </w:divsChild>
                                                                        </w:div>
                                                                        <w:div w:id="1738094654">
                                                                          <w:marLeft w:val="0"/>
                                                                          <w:marRight w:val="0"/>
                                                                          <w:marTop w:val="0"/>
                                                                          <w:marBottom w:val="0"/>
                                                                          <w:divBdr>
                                                                            <w:top w:val="none" w:sz="0" w:space="0" w:color="auto"/>
                                                                            <w:left w:val="none" w:sz="0" w:space="0" w:color="auto"/>
                                                                            <w:bottom w:val="none" w:sz="0" w:space="0" w:color="auto"/>
                                                                            <w:right w:val="none" w:sz="0" w:space="0" w:color="auto"/>
                                                                          </w:divBdr>
                                                                        </w:div>
                                                                        <w:div w:id="2029403038">
                                                                          <w:marLeft w:val="0"/>
                                                                          <w:marRight w:val="0"/>
                                                                          <w:marTop w:val="0"/>
                                                                          <w:marBottom w:val="0"/>
                                                                          <w:divBdr>
                                                                            <w:top w:val="none" w:sz="0" w:space="0" w:color="auto"/>
                                                                            <w:left w:val="none" w:sz="0" w:space="0" w:color="auto"/>
                                                                            <w:bottom w:val="none" w:sz="0" w:space="0" w:color="auto"/>
                                                                            <w:right w:val="none" w:sz="0" w:space="0" w:color="auto"/>
                                                                          </w:divBdr>
                                                                          <w:divsChild>
                                                                            <w:div w:id="59135445">
                                                                              <w:marLeft w:val="0"/>
                                                                              <w:marRight w:val="0"/>
                                                                              <w:marTop w:val="0"/>
                                                                              <w:marBottom w:val="0"/>
                                                                              <w:divBdr>
                                                                                <w:top w:val="none" w:sz="0" w:space="0" w:color="auto"/>
                                                                                <w:left w:val="none" w:sz="0" w:space="0" w:color="auto"/>
                                                                                <w:bottom w:val="none" w:sz="0" w:space="0" w:color="auto"/>
                                                                                <w:right w:val="none" w:sz="0" w:space="0" w:color="auto"/>
                                                                              </w:divBdr>
                                                                            </w:div>
                                                                            <w:div w:id="1359311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082065160"/>
        <w:category>
          <w:name w:val="Všeobecné"/>
          <w:gallery w:val="placeholder"/>
        </w:category>
        <w:types>
          <w:type w:val="bbPlcHdr"/>
        </w:types>
        <w:behaviors>
          <w:behavior w:val="content"/>
        </w:behaviors>
        <w:guid w:val="{D580D784-2070-4DFA-A2D2-501DD51E9A67}"/>
      </w:docPartPr>
      <w:docPartBody>
        <w:p w:rsidR="00C15D13" w:rsidRDefault="00C15D13">
          <w:r>
            <w:rPr>
              <w:rStyle w:val="Zstupntext"/>
            </w:rPr>
            <w:t>Kliknutím zadáte dátum.</w:t>
          </w:r>
        </w:p>
      </w:docPartBody>
    </w:docPart>
    <w:docPart>
      <w:docPartPr>
        <w:name w:val="DD8C56F5396145BBB819E25B80F3F0AE"/>
        <w:category>
          <w:name w:val="Všeobecné"/>
          <w:gallery w:val="placeholder"/>
        </w:category>
        <w:types>
          <w:type w:val="bbPlcHdr"/>
        </w:types>
        <w:behaviors>
          <w:behavior w:val="content"/>
        </w:behaviors>
        <w:guid w:val="{7816327F-B264-4748-AE05-522764FA73DF}"/>
      </w:docPartPr>
      <w:docPartBody>
        <w:p w:rsidR="00C15D13" w:rsidRDefault="00C15D13">
          <w:pPr>
            <w:pStyle w:val="DD8C56F5396145BBB819E25B80F3F0AE1"/>
          </w:pPr>
          <w:r>
            <w:rPr>
              <w:rStyle w:val="Zstupntext"/>
              <w:rFonts w:eastAsiaTheme="minorHAnsi"/>
            </w:rPr>
            <w:t>Vyberte položku.</w:t>
          </w:r>
        </w:p>
      </w:docPartBody>
    </w:docPart>
    <w:docPart>
      <w:docPartPr>
        <w:name w:val="A1DE1FAF9C3142D9B35DEB35D3F6137F"/>
        <w:category>
          <w:name w:val="Všeobecné"/>
          <w:gallery w:val="placeholder"/>
        </w:category>
        <w:types>
          <w:type w:val="bbPlcHdr"/>
        </w:types>
        <w:behaviors>
          <w:behavior w:val="content"/>
        </w:behaviors>
        <w:guid w:val="{C2C5DC39-D9A6-461C-976C-7A1EC3C66119}"/>
      </w:docPartPr>
      <w:docPartBody>
        <w:p w:rsidR="00C15D13" w:rsidRDefault="00C15D13">
          <w:pPr>
            <w:pStyle w:val="A1DE1FAF9C3142D9B35DEB35D3F6137F"/>
          </w:pPr>
          <w:r>
            <w:rPr>
              <w:rStyle w:val="Zstupntext"/>
              <w:rFonts w:eastAsiaTheme="minorHAnsi"/>
            </w:rPr>
            <w:t>Vyberte položku.</w:t>
          </w:r>
        </w:p>
      </w:docPartBody>
    </w:docPart>
    <w:docPart>
      <w:docPartPr>
        <w:name w:val="A9F731F61A7042F186F5DB555D917909"/>
        <w:category>
          <w:name w:val="Všeobecné"/>
          <w:gallery w:val="placeholder"/>
        </w:category>
        <w:types>
          <w:type w:val="bbPlcHdr"/>
        </w:types>
        <w:behaviors>
          <w:behavior w:val="content"/>
        </w:behaviors>
        <w:guid w:val="{771BC267-285B-4322-A8B2-DE4A29A52CB6}"/>
      </w:docPartPr>
      <w:docPartBody>
        <w:p w:rsidR="00C15D13" w:rsidRDefault="00C15D13">
          <w:pPr>
            <w:pStyle w:val="A9F731F61A7042F186F5DB555D917909"/>
          </w:pPr>
          <w:r>
            <w:rPr>
              <w:rStyle w:val="Zstupntext"/>
            </w:rPr>
            <w:t>Kliknutím zadáte dátum.</w:t>
          </w:r>
        </w:p>
      </w:docPartBody>
    </w:docPart>
    <w:docPart>
      <w:docPartPr>
        <w:name w:val="372C34084E1F4CE5A1739291D068FBF6"/>
        <w:category>
          <w:name w:val="Všeobecné"/>
          <w:gallery w:val="placeholder"/>
        </w:category>
        <w:types>
          <w:type w:val="bbPlcHdr"/>
        </w:types>
        <w:behaviors>
          <w:behavior w:val="content"/>
        </w:behaviors>
        <w:guid w:val="{4C7DAE68-B56E-4E12-9ECD-BD79A5BAA041}"/>
      </w:docPartPr>
      <w:docPartBody>
        <w:p w:rsidR="00C15D13" w:rsidRDefault="00C15D13">
          <w:pPr>
            <w:pStyle w:val="372C34084E1F4CE5A1739291D068FBF6"/>
          </w:pPr>
          <w:r>
            <w:rPr>
              <w:rStyle w:val="Zstupntext"/>
              <w:rFonts w:eastAsiaTheme="minorHAnsi"/>
            </w:rPr>
            <w:t>Vyberte položku.</w:t>
          </w:r>
        </w:p>
      </w:docPartBody>
    </w:docPart>
    <w:docPart>
      <w:docPartPr>
        <w:name w:val="C438CDECBB774123926E36EC328124C8"/>
        <w:category>
          <w:name w:val="Všeobecné"/>
          <w:gallery w:val="placeholder"/>
        </w:category>
        <w:types>
          <w:type w:val="bbPlcHdr"/>
        </w:types>
        <w:behaviors>
          <w:behavior w:val="content"/>
        </w:behaviors>
        <w:guid w:val="{E4EAA706-9665-4547-B3B8-D9FA0721F29F}"/>
      </w:docPartPr>
      <w:docPartBody>
        <w:p w:rsidR="00C15D13" w:rsidRDefault="00C15D13">
          <w:pPr>
            <w:pStyle w:val="C438CDECBB774123926E36EC328124C8"/>
          </w:pPr>
          <w:r>
            <w:rPr>
              <w:rStyle w:val="Zstupntext"/>
              <w:rFonts w:eastAsiaTheme="minorHAnsi"/>
            </w:rPr>
            <w:t>Vyberte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rbel">
    <w:panose1 w:val="020B0503020204020204"/>
    <w:charset w:val="EE"/>
    <w:family w:val="swiss"/>
    <w:pitch w:val="variable"/>
    <w:sig w:usb0="A00002EF" w:usb1="4000A44B" w:usb2="00000000" w:usb3="00000000" w:csb0="0000019F" w:csb1="00000000"/>
  </w:font>
  <w:font w:name="9999999">
    <w:altName w:val="Arial"/>
    <w:panose1 w:val="00000000000000000000"/>
    <w:charset w:val="00"/>
    <w:family w:val="roman"/>
    <w:notTrueType/>
    <w:pitch w:val="default"/>
    <w:sig w:usb0="00000003" w:usb1="00000000" w:usb2="00000000" w:usb3="00000000" w:csb0="00000001"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5D13"/>
    <w:rsid w:val="0002738D"/>
    <w:rsid w:val="00046908"/>
    <w:rsid w:val="00073F4C"/>
    <w:rsid w:val="00077EE1"/>
    <w:rsid w:val="000832FB"/>
    <w:rsid w:val="00086765"/>
    <w:rsid w:val="000C64F0"/>
    <w:rsid w:val="000D0ABE"/>
    <w:rsid w:val="001447DF"/>
    <w:rsid w:val="00204194"/>
    <w:rsid w:val="002B608E"/>
    <w:rsid w:val="00391ED9"/>
    <w:rsid w:val="00394DE2"/>
    <w:rsid w:val="003B0E51"/>
    <w:rsid w:val="003D3816"/>
    <w:rsid w:val="003D74B2"/>
    <w:rsid w:val="003E030C"/>
    <w:rsid w:val="00411F31"/>
    <w:rsid w:val="0045444A"/>
    <w:rsid w:val="00457889"/>
    <w:rsid w:val="004A6FE4"/>
    <w:rsid w:val="004E7F2D"/>
    <w:rsid w:val="004F2313"/>
    <w:rsid w:val="005100E4"/>
    <w:rsid w:val="005163A1"/>
    <w:rsid w:val="00523E88"/>
    <w:rsid w:val="00526A91"/>
    <w:rsid w:val="005C591E"/>
    <w:rsid w:val="005E2106"/>
    <w:rsid w:val="005F0579"/>
    <w:rsid w:val="005F7B7A"/>
    <w:rsid w:val="00630050"/>
    <w:rsid w:val="00641755"/>
    <w:rsid w:val="0065014C"/>
    <w:rsid w:val="006D2D5B"/>
    <w:rsid w:val="007519E1"/>
    <w:rsid w:val="00754FFC"/>
    <w:rsid w:val="00792404"/>
    <w:rsid w:val="007A7F9B"/>
    <w:rsid w:val="007C0959"/>
    <w:rsid w:val="0081489B"/>
    <w:rsid w:val="00842819"/>
    <w:rsid w:val="008E4F06"/>
    <w:rsid w:val="008E6E3F"/>
    <w:rsid w:val="008E79E4"/>
    <w:rsid w:val="008F2A25"/>
    <w:rsid w:val="009300F5"/>
    <w:rsid w:val="009420A5"/>
    <w:rsid w:val="009F0F60"/>
    <w:rsid w:val="00A624C4"/>
    <w:rsid w:val="00A67697"/>
    <w:rsid w:val="00A8253B"/>
    <w:rsid w:val="00AA6BE4"/>
    <w:rsid w:val="00AF59C1"/>
    <w:rsid w:val="00B55C78"/>
    <w:rsid w:val="00BB19F5"/>
    <w:rsid w:val="00BF4BD9"/>
    <w:rsid w:val="00C15D13"/>
    <w:rsid w:val="00C55BCB"/>
    <w:rsid w:val="00C936BE"/>
    <w:rsid w:val="00CC417C"/>
    <w:rsid w:val="00D03905"/>
    <w:rsid w:val="00D0577F"/>
    <w:rsid w:val="00D333BC"/>
    <w:rsid w:val="00D56189"/>
    <w:rsid w:val="00D94E0C"/>
    <w:rsid w:val="00DA5420"/>
    <w:rsid w:val="00DA6606"/>
    <w:rsid w:val="00DC2123"/>
    <w:rsid w:val="00DF07B8"/>
    <w:rsid w:val="00DF1391"/>
    <w:rsid w:val="00E15D0A"/>
    <w:rsid w:val="00E7799E"/>
    <w:rsid w:val="00EA15E9"/>
    <w:rsid w:val="00EF30A9"/>
    <w:rsid w:val="00F11697"/>
    <w:rsid w:val="00F14B54"/>
    <w:rsid w:val="00F22A20"/>
    <w:rsid w:val="00F60480"/>
    <w:rsid w:val="00F669E2"/>
    <w:rsid w:val="00FA6B72"/>
    <w:rsid w:val="00FB6977"/>
    <w:rsid w:val="00FC02E6"/>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k-SK" w:eastAsia="sk-SK"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Zstupntext">
    <w:name w:val="Placeholder Text"/>
    <w:basedOn w:val="Predvolenpsmoodseku"/>
    <w:uiPriority w:val="99"/>
    <w:semiHidden/>
    <w:rPr>
      <w:color w:val="808080"/>
    </w:rPr>
  </w:style>
  <w:style w:type="paragraph" w:customStyle="1" w:styleId="DD8C56F5396145BBB819E25B80F3F0AE">
    <w:name w:val="DD8C56F5396145BBB819E25B80F3F0AE"/>
    <w:pPr>
      <w:spacing w:after="0" w:line="240" w:lineRule="auto"/>
    </w:pPr>
    <w:rPr>
      <w:rFonts w:ascii="Times New Roman" w:eastAsia="Times New Roman" w:hAnsi="Times New Roman" w:cs="Times New Roman"/>
      <w:sz w:val="24"/>
      <w:szCs w:val="24"/>
    </w:rPr>
  </w:style>
  <w:style w:type="paragraph" w:customStyle="1" w:styleId="DD8C56F5396145BBB819E25B80F3F0AE1">
    <w:name w:val="DD8C56F5396145BBB819E25B80F3F0AE1"/>
    <w:pPr>
      <w:spacing w:after="0" w:line="240" w:lineRule="auto"/>
    </w:pPr>
    <w:rPr>
      <w:rFonts w:ascii="Times New Roman" w:eastAsia="Times New Roman" w:hAnsi="Times New Roman" w:cs="Times New Roman"/>
      <w:sz w:val="24"/>
      <w:szCs w:val="24"/>
    </w:rPr>
  </w:style>
  <w:style w:type="paragraph" w:customStyle="1" w:styleId="A1DE1FAF9C3142D9B35DEB35D3F6137F">
    <w:name w:val="A1DE1FAF9C3142D9B35DEB35D3F6137F"/>
    <w:pPr>
      <w:spacing w:after="0" w:line="240" w:lineRule="auto"/>
    </w:pPr>
    <w:rPr>
      <w:rFonts w:ascii="Times New Roman" w:eastAsia="Times New Roman" w:hAnsi="Times New Roman" w:cs="Times New Roman"/>
      <w:sz w:val="24"/>
      <w:szCs w:val="24"/>
    </w:rPr>
  </w:style>
  <w:style w:type="paragraph" w:customStyle="1" w:styleId="D6F1F4E27AA64768A9E2B08D4B3FD091">
    <w:name w:val="D6F1F4E27AA64768A9E2B08D4B3FD091"/>
  </w:style>
  <w:style w:type="paragraph" w:customStyle="1" w:styleId="1FDEECB851A54E94ADA97F91996173FD">
    <w:name w:val="1FDEECB851A54E94ADA97F91996173FD"/>
  </w:style>
  <w:style w:type="paragraph" w:customStyle="1" w:styleId="60950153B0094A7EBDBA359667C50FB8">
    <w:name w:val="60950153B0094A7EBDBA359667C50FB8"/>
  </w:style>
  <w:style w:type="paragraph" w:customStyle="1" w:styleId="A9F731F61A7042F186F5DB555D917909">
    <w:name w:val="A9F731F61A7042F186F5DB555D917909"/>
  </w:style>
  <w:style w:type="paragraph" w:customStyle="1" w:styleId="EB643B6DFCE942A1B5B0E15B577D0055">
    <w:name w:val="EB643B6DFCE942A1B5B0E15B577D0055"/>
  </w:style>
  <w:style w:type="paragraph" w:customStyle="1" w:styleId="372C34084E1F4CE5A1739291D068FBF6">
    <w:name w:val="372C34084E1F4CE5A1739291D068FBF6"/>
  </w:style>
  <w:style w:type="paragraph" w:customStyle="1" w:styleId="3428523BA277448EB6F98C3BC51938F9">
    <w:name w:val="3428523BA277448EB6F98C3BC51938F9"/>
  </w:style>
  <w:style w:type="paragraph" w:customStyle="1" w:styleId="C438CDECBB774123926E36EC328124C8">
    <w:name w:val="C438CDECBB774123926E36EC328124C8"/>
  </w:style>
  <w:style w:type="paragraph" w:customStyle="1" w:styleId="B25AB205E7E444A39B635B1486AB4F3D">
    <w:name w:val="B25AB205E7E444A39B635B1486AB4F3D"/>
  </w:style>
  <w:style w:type="paragraph" w:customStyle="1" w:styleId="CCB9DC7411284CB6B1EA7CB5A16344D3">
    <w:name w:val="CCB9DC7411284CB6B1EA7CB5A16344D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504CDD-91BE-47E2-A277-47BA5E32C8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7844</Words>
  <Characters>44717</Characters>
  <Application>Microsoft Office Word</Application>
  <DocSecurity>0</DocSecurity>
  <Lines>372</Lines>
  <Paragraphs>104</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52457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2020-03-30T15:16:00Z</dcterms:created>
  <dcterms:modified xsi:type="dcterms:W3CDTF">2020-04-27T09:50:00Z</dcterms:modified>
</cp:coreProperties>
</file>